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F413C" w14:textId="4A7633B5" w:rsidR="009142A5" w:rsidRPr="00AF0C3E" w:rsidRDefault="00FF0043" w:rsidP="004A7AE1">
      <w:pPr>
        <w:pStyle w:val="D-SNPChaptertitle"/>
        <w:rPr>
          <w:rFonts w:cs="Arial"/>
          <w:i/>
        </w:rPr>
      </w:pPr>
      <w:commentRangeStart w:id="1"/>
      <w:r w:rsidRPr="00AF0C3E">
        <w:rPr>
          <w:rFonts w:cs="Arial"/>
        </w:rPr>
        <w:t>Chapter</w:t>
      </w:r>
      <w:commentRangeEnd w:id="1"/>
      <w:r w:rsidR="006D6C7F">
        <w:rPr>
          <w:rStyle w:val="CommentReference"/>
          <w:b w:val="0"/>
          <w:bCs w:val="0"/>
        </w:rPr>
        <w:commentReference w:id="1"/>
      </w:r>
      <w:r w:rsidRPr="00AF0C3E">
        <w:rPr>
          <w:rFonts w:cs="Arial"/>
        </w:rPr>
        <w:t xml:space="preserve"> </w:t>
      </w:r>
      <w:r w:rsidR="00C52DD6" w:rsidRPr="00AF0C3E">
        <w:rPr>
          <w:rFonts w:cs="Arial"/>
        </w:rPr>
        <w:t>10: Ending your membership in our plan</w:t>
      </w:r>
      <w:bookmarkStart w:id="2" w:name="_Toc335034645"/>
      <w:bookmarkStart w:id="3" w:name="_Toc334005249"/>
      <w:bookmarkStart w:id="4" w:name="_Toc333590003"/>
      <w:bookmarkStart w:id="5" w:name="_Toc333588856"/>
      <w:bookmarkStart w:id="6" w:name="_Toc332818749"/>
      <w:bookmarkStart w:id="7" w:name="_Toc332817864"/>
      <w:bookmarkStart w:id="8" w:name="_Toc332817690"/>
    </w:p>
    <w:p w14:paraId="09C0337D" w14:textId="5E92076B" w:rsidR="00BA7FAC" w:rsidRPr="00AF0C3E" w:rsidRDefault="004619B9" w:rsidP="00772B0F">
      <w:pPr>
        <w:pStyle w:val="D-SNPIntroduction"/>
        <w:rPr>
          <w:rFonts w:cs="Arial"/>
        </w:rPr>
      </w:pPr>
      <w:bookmarkStart w:id="9" w:name="_Toc453318969"/>
      <w:bookmarkStart w:id="10" w:name="_Toc453319539"/>
      <w:r w:rsidRPr="00AF0C3E">
        <w:rPr>
          <w:rFonts w:cs="Arial"/>
        </w:rPr>
        <w:t>Introductio</w:t>
      </w:r>
      <w:r w:rsidR="001A3397">
        <w:rPr>
          <w:rFonts w:cs="Arial"/>
        </w:rPr>
        <w:t>n</w:t>
      </w:r>
    </w:p>
    <w:bookmarkEnd w:id="9"/>
    <w:bookmarkEnd w:id="10"/>
    <w:p w14:paraId="26DDC174" w14:textId="2824C596" w:rsidR="00ED4B7C" w:rsidRPr="00AF0C3E" w:rsidRDefault="00ED4B7C" w:rsidP="0076562D">
      <w:pPr>
        <w:rPr>
          <w:i/>
        </w:rPr>
      </w:pPr>
      <w:r w:rsidRPr="00AF0C3E">
        <w:t xml:space="preserve">This chapter </w:t>
      </w:r>
      <w:r w:rsidR="00137B25">
        <w:t>explains how</w:t>
      </w:r>
      <w:r w:rsidRPr="00AF0C3E">
        <w:t xml:space="preserve"> you can end your membership </w:t>
      </w:r>
      <w:r w:rsidR="00137B25">
        <w:t>with</w:t>
      </w:r>
      <w:r w:rsidRPr="00AF0C3E">
        <w:t xml:space="preserve"> our plan and your health coverage options after you leave </w:t>
      </w:r>
      <w:r w:rsidR="00DA3F03">
        <w:t>our</w:t>
      </w:r>
      <w:r w:rsidRPr="00AF0C3E">
        <w:t xml:space="preserve"> plan. If you leave our plan, you</w:t>
      </w:r>
      <w:r w:rsidR="000E0D88">
        <w:t>’</w:t>
      </w:r>
      <w:r w:rsidRPr="00AF0C3E">
        <w:t xml:space="preserve">ll still be in the Medicare and </w:t>
      </w:r>
      <w:r w:rsidR="00B15116">
        <w:t>MassHealth</w:t>
      </w:r>
      <w:commentRangeStart w:id="11"/>
      <w:commentRangeStart w:id="12"/>
      <w:commentRangeStart w:id="13"/>
      <w:r w:rsidRPr="00AF0C3E">
        <w:t xml:space="preserve"> </w:t>
      </w:r>
      <w:commentRangeEnd w:id="11"/>
      <w:r w:rsidR="00907A84">
        <w:rPr>
          <w:rStyle w:val="CommentReference"/>
        </w:rPr>
        <w:commentReference w:id="11"/>
      </w:r>
      <w:commentRangeEnd w:id="12"/>
      <w:r w:rsidR="00B15116">
        <w:rPr>
          <w:rStyle w:val="CommentReference"/>
        </w:rPr>
        <w:commentReference w:id="12"/>
      </w:r>
      <w:commentRangeEnd w:id="13"/>
      <w:r w:rsidR="00CD2601">
        <w:rPr>
          <w:rStyle w:val="CommentReference"/>
        </w:rPr>
        <w:commentReference w:id="13"/>
      </w:r>
      <w:r w:rsidRPr="00AF0C3E">
        <w:t>programs as long as you</w:t>
      </w:r>
      <w:r w:rsidR="006D6C7F">
        <w:t>’</w:t>
      </w:r>
      <w:r w:rsidRPr="00AF0C3E">
        <w:t xml:space="preserve">re eligible. </w:t>
      </w:r>
      <w:r w:rsidR="00B93EC9" w:rsidRPr="00AF0C3E">
        <w:t xml:space="preserve">Key terms and their definitions appear in alphabetical order in the last chapter of </w:t>
      </w:r>
      <w:r w:rsidR="00F34FFE">
        <w:t>this</w:t>
      </w:r>
      <w:r w:rsidR="00B93EC9" w:rsidRPr="00AF0C3E">
        <w:t xml:space="preserve"> </w:t>
      </w:r>
      <w:r w:rsidR="00B93EC9" w:rsidRPr="00AF0C3E">
        <w:rPr>
          <w:i/>
        </w:rPr>
        <w:t>Member Handbook</w:t>
      </w:r>
      <w:r w:rsidR="00B93EC9" w:rsidRPr="00AF0C3E">
        <w:t>.</w:t>
      </w:r>
    </w:p>
    <w:p w14:paraId="1AE13718" w14:textId="3BD4E1D6" w:rsidR="00D87C7C" w:rsidRPr="007F7B52" w:rsidRDefault="009E532D" w:rsidP="00D87C7C">
      <w:pPr>
        <w:rPr>
          <w:rFonts w:cs="Arial"/>
          <w:color w:val="3576BC"/>
          <w:rPrChange w:id="14" w:author="Lisa Williams" w:date="2025-06-05T10:57:00Z" w16du:dateUtc="2025-06-05T14:57:00Z">
            <w:rPr>
              <w:rFonts w:cs="Arial"/>
              <w:color w:val="548DD4"/>
            </w:rPr>
          </w:rPrChange>
        </w:rPr>
      </w:pPr>
      <w:bookmarkStart w:id="15" w:name="_Hlk78712304"/>
      <w:r w:rsidRPr="007F7B52">
        <w:rPr>
          <w:rFonts w:cs="Arial"/>
          <w:color w:val="3576BC"/>
          <w:rPrChange w:id="16" w:author="Lisa Williams" w:date="2025-06-05T10:57:00Z" w16du:dateUtc="2025-06-05T14:57:00Z">
            <w:rPr>
              <w:rFonts w:cs="Arial"/>
              <w:color w:val="548DD4"/>
            </w:rPr>
          </w:rPrChange>
        </w:rPr>
        <w:t>[</w:t>
      </w:r>
      <w:r w:rsidR="00D87C7C" w:rsidRPr="007F7B52">
        <w:rPr>
          <w:rFonts w:cs="Arial"/>
          <w:i/>
          <w:iCs/>
          <w:color w:val="3576BC"/>
          <w:rPrChange w:id="17" w:author="Lisa Williams" w:date="2025-06-05T10:57:00Z" w16du:dateUtc="2025-06-05T14:57:00Z">
            <w:rPr>
              <w:rFonts w:cs="Arial"/>
              <w:i/>
              <w:iCs/>
              <w:color w:val="548DD4"/>
            </w:rPr>
          </w:rPrChange>
        </w:rPr>
        <w:t>Plans should edit this chapter as</w:t>
      </w:r>
      <w:r w:rsidR="00FE2ABB" w:rsidRPr="007F7B52">
        <w:rPr>
          <w:rFonts w:cs="Arial"/>
          <w:i/>
          <w:iCs/>
          <w:color w:val="3576BC"/>
          <w:rPrChange w:id="18" w:author="Lisa Williams" w:date="2025-06-05T10:57:00Z" w16du:dateUtc="2025-06-05T14:57:00Z">
            <w:rPr>
              <w:rFonts w:cs="Arial"/>
              <w:i/>
              <w:iCs/>
              <w:color w:val="548DD4"/>
            </w:rPr>
          </w:rPrChange>
        </w:rPr>
        <w:t xml:space="preserve"> directed by the state to reflect Medicaid benefits such as</w:t>
      </w:r>
      <w:r w:rsidR="00D87C7C" w:rsidRPr="007F7B52">
        <w:rPr>
          <w:rFonts w:cs="Arial"/>
          <w:i/>
          <w:iCs/>
          <w:color w:val="3576BC"/>
          <w:rPrChange w:id="19" w:author="Lisa Williams" w:date="2025-06-05T10:57:00Z" w16du:dateUtc="2025-06-05T14:57:00Z">
            <w:rPr>
              <w:rFonts w:cs="Arial"/>
              <w:i/>
              <w:iCs/>
              <w:color w:val="548DD4"/>
            </w:rPr>
          </w:rPrChange>
        </w:rPr>
        <w:t xml:space="preserve"> if the plan can continue to provide Medicaid coverage when the member disenrolls from the Medicare plan or if the member is required to belong to a health plan to </w:t>
      </w:r>
      <w:r w:rsidR="00137B25" w:rsidRPr="007F7B52">
        <w:rPr>
          <w:rFonts w:cs="Arial"/>
          <w:i/>
          <w:iCs/>
          <w:color w:val="3576BC"/>
          <w:rPrChange w:id="20" w:author="Lisa Williams" w:date="2025-06-05T10:57:00Z" w16du:dateUtc="2025-06-05T14:57:00Z">
            <w:rPr>
              <w:rFonts w:cs="Arial"/>
              <w:i/>
              <w:iCs/>
              <w:color w:val="548DD4"/>
            </w:rPr>
          </w:rPrChange>
        </w:rPr>
        <w:t>receive</w:t>
      </w:r>
      <w:r w:rsidR="00D87C7C" w:rsidRPr="007F7B52">
        <w:rPr>
          <w:rFonts w:cs="Arial"/>
          <w:i/>
          <w:iCs/>
          <w:color w:val="3576BC"/>
          <w:rPrChange w:id="21" w:author="Lisa Williams" w:date="2025-06-05T10:57:00Z" w16du:dateUtc="2025-06-05T14:57:00Z">
            <w:rPr>
              <w:rFonts w:cs="Arial"/>
              <w:i/>
              <w:iCs/>
              <w:color w:val="548DD4"/>
            </w:rPr>
          </w:rPrChange>
        </w:rPr>
        <w:t xml:space="preserve"> Medicaid benefits</w:t>
      </w:r>
      <w:r w:rsidR="00FE2ABB" w:rsidRPr="007F7B52">
        <w:rPr>
          <w:rFonts w:cs="Arial"/>
          <w:i/>
          <w:iCs/>
          <w:color w:val="3576BC"/>
          <w:rPrChange w:id="22" w:author="Lisa Williams" w:date="2025-06-05T10:57:00Z" w16du:dateUtc="2025-06-05T14:57:00Z">
            <w:rPr>
              <w:rFonts w:cs="Arial"/>
              <w:i/>
              <w:iCs/>
              <w:color w:val="548DD4"/>
            </w:rPr>
          </w:rPrChange>
        </w:rPr>
        <w:t>, etc</w:t>
      </w:r>
      <w:r w:rsidR="00FE2ABB" w:rsidRPr="007F7B52">
        <w:rPr>
          <w:rFonts w:cs="Arial"/>
          <w:color w:val="3576BC"/>
          <w:rPrChange w:id="23" w:author="Lisa Williams" w:date="2025-06-05T10:57:00Z" w16du:dateUtc="2025-06-05T14:57:00Z">
            <w:rPr>
              <w:rFonts w:cs="Arial"/>
              <w:color w:val="548DD4"/>
            </w:rPr>
          </w:rPrChange>
        </w:rPr>
        <w:t>.</w:t>
      </w:r>
      <w:r w:rsidRPr="007F7B52">
        <w:rPr>
          <w:rFonts w:cs="Arial"/>
          <w:color w:val="3576BC"/>
          <w:rPrChange w:id="24" w:author="Lisa Williams" w:date="2025-06-05T10:57:00Z" w16du:dateUtc="2025-06-05T14:57:00Z">
            <w:rPr>
              <w:rFonts w:cs="Arial"/>
              <w:color w:val="548DD4"/>
            </w:rPr>
          </w:rPrChange>
        </w:rPr>
        <w:t>]</w:t>
      </w:r>
    </w:p>
    <w:p w14:paraId="5D647598" w14:textId="25BCC5A3" w:rsidR="002E1F46" w:rsidRPr="007F7B52" w:rsidRDefault="009E532D" w:rsidP="00D87C7C">
      <w:pPr>
        <w:rPr>
          <w:color w:val="3576BC"/>
          <w:rPrChange w:id="25" w:author="Lisa Williams" w:date="2025-06-05T10:57:00Z" w16du:dateUtc="2025-06-05T14:57:00Z">
            <w:rPr>
              <w:color w:val="548DD4" w:themeColor="accent4"/>
            </w:rPr>
          </w:rPrChange>
        </w:rPr>
      </w:pPr>
      <w:r w:rsidRPr="007F7B52">
        <w:rPr>
          <w:color w:val="3576BC"/>
          <w:rPrChange w:id="26" w:author="Lisa Williams" w:date="2025-06-05T10:57:00Z" w16du:dateUtc="2025-06-05T14:57:00Z">
            <w:rPr>
              <w:color w:val="548DD4" w:themeColor="accent4"/>
            </w:rPr>
          </w:rPrChange>
        </w:rPr>
        <w:t>[</w:t>
      </w:r>
      <w:r w:rsidR="002E1F46" w:rsidRPr="007F7B52">
        <w:rPr>
          <w:i/>
          <w:color w:val="3576BC"/>
          <w:rPrChange w:id="27" w:author="Lisa Williams" w:date="2025-06-05T10:57:00Z" w16du:dateUtc="2025-06-05T14:57:00Z">
            <w:rPr>
              <w:i/>
              <w:color w:val="548DD4" w:themeColor="accent4"/>
            </w:rPr>
          </w:rPrChange>
        </w:rPr>
        <w:t>Plans should refer to other parts of the Member Handbook using the appropriate chapter number</w:t>
      </w:r>
      <w:r w:rsidR="00907A84" w:rsidRPr="007F7B52">
        <w:rPr>
          <w:i/>
          <w:color w:val="3576BC"/>
          <w:rPrChange w:id="28" w:author="Lisa Williams" w:date="2025-06-05T10:57:00Z" w16du:dateUtc="2025-06-05T14:57:00Z">
            <w:rPr>
              <w:i/>
              <w:color w:val="548DD4" w:themeColor="accent4"/>
            </w:rPr>
          </w:rPrChange>
        </w:rPr>
        <w:t xml:space="preserve"> and</w:t>
      </w:r>
      <w:r w:rsidR="002E1F46" w:rsidRPr="007F7B52">
        <w:rPr>
          <w:i/>
          <w:color w:val="3576BC"/>
          <w:rPrChange w:id="29" w:author="Lisa Williams" w:date="2025-06-05T10:57:00Z" w16du:dateUtc="2025-06-05T14:57:00Z">
            <w:rPr>
              <w:i/>
              <w:color w:val="548DD4" w:themeColor="accent4"/>
            </w:rPr>
          </w:rPrChange>
        </w:rPr>
        <w:t xml:space="preserve"> section. For example, "refer to Chapter 9, Section A." An instruction </w:t>
      </w:r>
      <w:r w:rsidRPr="007F7B52">
        <w:rPr>
          <w:color w:val="3576BC"/>
          <w:rPrChange w:id="30" w:author="Lisa Williams" w:date="2025-06-05T10:57:00Z" w16du:dateUtc="2025-06-05T14:57:00Z">
            <w:rPr>
              <w:color w:val="548DD4" w:themeColor="accent4"/>
            </w:rPr>
          </w:rPrChange>
        </w:rPr>
        <w:t>[</w:t>
      </w:r>
      <w:r w:rsidR="002E1F46" w:rsidRPr="007F7B52">
        <w:rPr>
          <w:i/>
          <w:color w:val="3576BC"/>
          <w:rPrChange w:id="31" w:author="Lisa Williams" w:date="2025-06-05T10:57:00Z" w16du:dateUtc="2025-06-05T14:57:00Z">
            <w:rPr>
              <w:i/>
              <w:color w:val="548DD4" w:themeColor="accent4"/>
            </w:rPr>
          </w:rPrChange>
        </w:rPr>
        <w:t>insert reference, as applicable</w:t>
      </w:r>
      <w:r w:rsidRPr="007F7B52">
        <w:rPr>
          <w:color w:val="3576BC"/>
          <w:rPrChange w:id="32" w:author="Lisa Williams" w:date="2025-06-05T10:57:00Z" w16du:dateUtc="2025-06-05T14:57:00Z">
            <w:rPr>
              <w:color w:val="548DD4" w:themeColor="accent4"/>
            </w:rPr>
          </w:rPrChange>
        </w:rPr>
        <w:t>]</w:t>
      </w:r>
      <w:r w:rsidR="002E1F46" w:rsidRPr="007F7B52">
        <w:rPr>
          <w:i/>
          <w:color w:val="3576BC"/>
          <w:rPrChange w:id="33" w:author="Lisa Williams" w:date="2025-06-05T10:57:00Z" w16du:dateUtc="2025-06-05T14:57:00Z">
            <w:rPr>
              <w:i/>
              <w:color w:val="548DD4" w:themeColor="accent4"/>
            </w:rPr>
          </w:rPrChange>
        </w:rPr>
        <w:t xml:space="preserve"> appears with many cross references throughout the Member Handbook. Plans </w:t>
      </w:r>
      <w:r w:rsidR="006D6C7F" w:rsidRPr="007F7B52">
        <w:rPr>
          <w:i/>
          <w:color w:val="3576BC"/>
          <w:rPrChange w:id="34" w:author="Lisa Williams" w:date="2025-06-05T10:57:00Z" w16du:dateUtc="2025-06-05T14:57:00Z">
            <w:rPr>
              <w:i/>
              <w:color w:val="548DD4" w:themeColor="accent4"/>
            </w:rPr>
          </w:rPrChange>
        </w:rPr>
        <w:t>can</w:t>
      </w:r>
      <w:r w:rsidR="002E1F46" w:rsidRPr="007F7B52">
        <w:rPr>
          <w:i/>
          <w:color w:val="3576BC"/>
          <w:rPrChange w:id="35" w:author="Lisa Williams" w:date="2025-06-05T10:57:00Z" w16du:dateUtc="2025-06-05T14:57:00Z">
            <w:rPr>
              <w:i/>
              <w:color w:val="548DD4" w:themeColor="accent4"/>
            </w:rPr>
          </w:rPrChange>
        </w:rPr>
        <w:t xml:space="preserve"> always include additional references to other sections, chapters, and/or member materials when helpful to the reader.</w:t>
      </w:r>
      <w:r w:rsidRPr="007F7B52">
        <w:rPr>
          <w:color w:val="3576BC"/>
          <w:rPrChange w:id="36" w:author="Lisa Williams" w:date="2025-06-05T10:57:00Z" w16du:dateUtc="2025-06-05T14:57:00Z">
            <w:rPr>
              <w:color w:val="548DD4" w:themeColor="accent4"/>
            </w:rPr>
          </w:rPrChange>
        </w:rPr>
        <w:t>]</w:t>
      </w:r>
    </w:p>
    <w:bookmarkEnd w:id="15"/>
    <w:p w14:paraId="7268656F" w14:textId="4397A8C2" w:rsidR="00A66E75" w:rsidRPr="00AF0C3E" w:rsidRDefault="009E532D" w:rsidP="002E1F46">
      <w:pPr>
        <w:tabs>
          <w:tab w:val="left" w:pos="9086"/>
        </w:tabs>
        <w:rPr>
          <w:rFonts w:cs="Arial"/>
        </w:rPr>
      </w:pPr>
      <w:r w:rsidRPr="007F7B52">
        <w:rPr>
          <w:rFonts w:cs="Arial"/>
          <w:color w:val="3576BC"/>
          <w:rPrChange w:id="37" w:author="Lisa Williams" w:date="2025-06-05T10:57:00Z" w16du:dateUtc="2025-06-05T14:57:00Z">
            <w:rPr>
              <w:rFonts w:cs="Arial"/>
              <w:color w:val="548DD4" w:themeColor="accent4"/>
            </w:rPr>
          </w:rPrChange>
        </w:rPr>
        <w:t>[</w:t>
      </w:r>
      <w:r w:rsidR="00B93EC9" w:rsidRPr="007F7B52">
        <w:rPr>
          <w:rFonts w:cs="Arial"/>
          <w:i/>
          <w:iCs/>
          <w:color w:val="3576BC"/>
          <w:rPrChange w:id="38" w:author="Lisa Williams" w:date="2025-06-05T10:57:00Z" w16du:dateUtc="2025-06-05T14:57:00Z">
            <w:rPr>
              <w:rFonts w:cs="Arial"/>
              <w:i/>
              <w:iCs/>
              <w:color w:val="548DD4" w:themeColor="accent4"/>
            </w:rPr>
          </w:rPrChange>
        </w:rPr>
        <w:t>Plans must update the Table of Contents to this document to accurately reflect where the information is found on each page after plan adds plan-customized information to this template</w:t>
      </w:r>
      <w:r w:rsidR="00B93EC9" w:rsidRPr="007F7B52">
        <w:rPr>
          <w:rFonts w:cs="Arial"/>
          <w:color w:val="3576BC"/>
          <w:rPrChange w:id="39" w:author="Lisa Williams" w:date="2025-06-05T10:57:00Z" w16du:dateUtc="2025-06-05T14:57:00Z">
            <w:rPr>
              <w:rFonts w:cs="Arial"/>
              <w:color w:val="548DD4" w:themeColor="accent4"/>
            </w:rPr>
          </w:rPrChange>
        </w:rPr>
        <w:t>.</w:t>
      </w:r>
      <w:r w:rsidRPr="007F7B52">
        <w:rPr>
          <w:rFonts w:cs="Arial"/>
          <w:color w:val="3576BC"/>
          <w:rPrChange w:id="40" w:author="Lisa Williams" w:date="2025-06-05T10:57:00Z" w16du:dateUtc="2025-06-05T14:57:00Z">
            <w:rPr>
              <w:rFonts w:cs="Arial"/>
              <w:color w:val="548DD4" w:themeColor="accent4"/>
            </w:rPr>
          </w:rPrChange>
        </w:rPr>
        <w:t>]</w:t>
      </w:r>
      <w:r w:rsidR="008D483C">
        <w:rPr>
          <w:rFonts w:cs="Arial"/>
        </w:rPr>
        <w:br w:type="column"/>
      </w:r>
    </w:p>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41" w:name="_Toc348618639" w:displacedByCustomXml="next"/>
    <w:bookmarkStart w:id="42" w:name="_Toc347907446" w:displacedByCustomXml="next"/>
    <w:bookmarkStart w:id="43" w:name="_Toc348033065" w:displacedByCustomXml="next"/>
    <w:bookmarkStart w:id="44" w:name="_Toc109299876" w:displacedByCustomXml="next"/>
    <w:bookmarkStart w:id="45" w:name="_Toc109300175" w:displacedByCustomXml="next"/>
    <w:bookmarkStart w:id="46" w:name="_Toc190801550" w:displacedByCustomXml="next"/>
    <w:bookmarkStart w:id="47" w:name="_Toc199361768" w:displacedByCustomXml="next"/>
    <w:sdt>
      <w:sdtPr>
        <w:rPr>
          <w:rFonts w:eastAsiaTheme="minorEastAsia" w:cs="Arial"/>
          <w:b w:val="0"/>
          <w:bCs/>
          <w:noProof/>
          <w:sz w:val="22"/>
          <w:szCs w:val="22"/>
        </w:rPr>
        <w:id w:val="532236563"/>
        <w:docPartObj>
          <w:docPartGallery w:val="Table of Contents"/>
          <w:docPartUnique/>
        </w:docPartObj>
      </w:sdtPr>
      <w:sdtEndPr>
        <w:rPr>
          <w:bCs w:val="0"/>
        </w:rPr>
      </w:sdtEndPr>
      <w:sdtContent>
        <w:p w14:paraId="5DE7C969" w14:textId="0F24BFBF" w:rsidR="004D6268" w:rsidRPr="00AF0C3E" w:rsidRDefault="004D6268" w:rsidP="004A7AE1">
          <w:pPr>
            <w:pStyle w:val="D-SNPIntroduction"/>
            <w:rPr>
              <w:rFonts w:cs="Arial"/>
            </w:rPr>
          </w:pPr>
          <w:r w:rsidRPr="00AF0C3E">
            <w:rPr>
              <w:rFonts w:cs="Arial"/>
            </w:rPr>
            <w:t>Table of Contents</w:t>
          </w:r>
        </w:p>
        <w:p w14:paraId="70670D98" w14:textId="2F5222F4" w:rsidR="00246059" w:rsidRDefault="004D6268">
          <w:pPr>
            <w:pStyle w:val="TOC1"/>
            <w:rPr>
              <w:rFonts w:asciiTheme="minorHAnsi" w:hAnsiTheme="minorHAnsi" w:cstheme="minorBidi"/>
              <w:kern w:val="2"/>
              <w:sz w:val="24"/>
              <w:szCs w:val="24"/>
              <w14:ligatures w14:val="standardContextual"/>
            </w:rPr>
          </w:pPr>
          <w:r w:rsidRPr="00AF0C3E">
            <w:rPr>
              <w:noProof w:val="0"/>
            </w:rPr>
            <w:fldChar w:fldCharType="begin"/>
          </w:r>
          <w:r w:rsidRPr="00AF0C3E">
            <w:rPr>
              <w:noProof w:val="0"/>
            </w:rPr>
            <w:instrText xml:space="preserve"> TOC \o "1-3" \h \z \u </w:instrText>
          </w:r>
          <w:r w:rsidRPr="00AF0C3E">
            <w:rPr>
              <w:noProof w:val="0"/>
            </w:rPr>
            <w:fldChar w:fldCharType="separate"/>
          </w:r>
          <w:hyperlink w:anchor="_Toc197509187" w:history="1">
            <w:r w:rsidR="00246059" w:rsidRPr="004E0DD7">
              <w:rPr>
                <w:rStyle w:val="Hyperlink"/>
                <w:rFonts w:cs="Arial"/>
              </w:rPr>
              <w:t>A.</w:t>
            </w:r>
            <w:r w:rsidR="00246059">
              <w:rPr>
                <w:rFonts w:asciiTheme="minorHAnsi" w:hAnsiTheme="minorHAnsi" w:cstheme="minorBidi"/>
                <w:kern w:val="2"/>
                <w:sz w:val="24"/>
                <w:szCs w:val="24"/>
                <w14:ligatures w14:val="standardContextual"/>
              </w:rPr>
              <w:tab/>
            </w:r>
            <w:r w:rsidR="00246059" w:rsidRPr="004E0DD7">
              <w:rPr>
                <w:rStyle w:val="Hyperlink"/>
                <w:rFonts w:cs="Arial"/>
              </w:rPr>
              <w:t>When you can end your membership in our plan</w:t>
            </w:r>
            <w:r w:rsidR="00246059">
              <w:rPr>
                <w:webHidden/>
              </w:rPr>
              <w:tab/>
            </w:r>
            <w:r w:rsidR="00246059">
              <w:rPr>
                <w:webHidden/>
              </w:rPr>
              <w:fldChar w:fldCharType="begin"/>
            </w:r>
            <w:r w:rsidR="00246059">
              <w:rPr>
                <w:webHidden/>
              </w:rPr>
              <w:instrText xml:space="preserve"> PAGEREF _Toc197509187 \h </w:instrText>
            </w:r>
            <w:r w:rsidR="00246059">
              <w:rPr>
                <w:webHidden/>
              </w:rPr>
            </w:r>
            <w:r w:rsidR="00246059">
              <w:rPr>
                <w:webHidden/>
              </w:rPr>
              <w:fldChar w:fldCharType="separate"/>
            </w:r>
            <w:r w:rsidR="00246059">
              <w:rPr>
                <w:webHidden/>
              </w:rPr>
              <w:t>3</w:t>
            </w:r>
            <w:r w:rsidR="00246059">
              <w:rPr>
                <w:webHidden/>
              </w:rPr>
              <w:fldChar w:fldCharType="end"/>
            </w:r>
          </w:hyperlink>
        </w:p>
        <w:p w14:paraId="3C817748" w14:textId="03CC77D2" w:rsidR="00246059" w:rsidRDefault="00246059">
          <w:pPr>
            <w:pStyle w:val="TOC1"/>
            <w:rPr>
              <w:rFonts w:asciiTheme="minorHAnsi" w:hAnsiTheme="minorHAnsi" w:cstheme="minorBidi"/>
              <w:kern w:val="2"/>
              <w:sz w:val="24"/>
              <w:szCs w:val="24"/>
              <w14:ligatures w14:val="standardContextual"/>
            </w:rPr>
          </w:pPr>
          <w:hyperlink w:anchor="_Toc197509188" w:history="1">
            <w:r w:rsidRPr="004E0DD7">
              <w:rPr>
                <w:rStyle w:val="Hyperlink"/>
                <w:rFonts w:cs="Arial"/>
              </w:rPr>
              <w:t>B.</w:t>
            </w:r>
            <w:r>
              <w:rPr>
                <w:rFonts w:asciiTheme="minorHAnsi" w:hAnsiTheme="minorHAnsi" w:cstheme="minorBidi"/>
                <w:kern w:val="2"/>
                <w:sz w:val="24"/>
                <w:szCs w:val="24"/>
                <w14:ligatures w14:val="standardContextual"/>
              </w:rPr>
              <w:tab/>
            </w:r>
            <w:r w:rsidRPr="004E0DD7">
              <w:rPr>
                <w:rStyle w:val="Hyperlink"/>
                <w:rFonts w:cs="Arial"/>
              </w:rPr>
              <w:t>How to end your membership in our plan</w:t>
            </w:r>
            <w:r>
              <w:rPr>
                <w:webHidden/>
              </w:rPr>
              <w:tab/>
            </w:r>
            <w:r>
              <w:rPr>
                <w:webHidden/>
              </w:rPr>
              <w:fldChar w:fldCharType="begin"/>
            </w:r>
            <w:r>
              <w:rPr>
                <w:webHidden/>
              </w:rPr>
              <w:instrText xml:space="preserve"> PAGEREF _Toc197509188 \h </w:instrText>
            </w:r>
            <w:r>
              <w:rPr>
                <w:webHidden/>
              </w:rPr>
            </w:r>
            <w:r>
              <w:rPr>
                <w:webHidden/>
              </w:rPr>
              <w:fldChar w:fldCharType="separate"/>
            </w:r>
            <w:r>
              <w:rPr>
                <w:webHidden/>
              </w:rPr>
              <w:t>4</w:t>
            </w:r>
            <w:r>
              <w:rPr>
                <w:webHidden/>
              </w:rPr>
              <w:fldChar w:fldCharType="end"/>
            </w:r>
          </w:hyperlink>
        </w:p>
        <w:p w14:paraId="4DC9D0C2" w14:textId="5B2BB1EC" w:rsidR="00246059" w:rsidRDefault="00246059">
          <w:pPr>
            <w:pStyle w:val="TOC1"/>
            <w:rPr>
              <w:rFonts w:asciiTheme="minorHAnsi" w:hAnsiTheme="minorHAnsi" w:cstheme="minorBidi"/>
              <w:kern w:val="2"/>
              <w:sz w:val="24"/>
              <w:szCs w:val="24"/>
              <w14:ligatures w14:val="standardContextual"/>
            </w:rPr>
          </w:pPr>
          <w:hyperlink w:anchor="_Toc197509189" w:history="1">
            <w:r w:rsidRPr="004E0DD7">
              <w:rPr>
                <w:rStyle w:val="Hyperlink"/>
                <w:rFonts w:cs="Arial"/>
              </w:rPr>
              <w:t>C.</w:t>
            </w:r>
            <w:r>
              <w:rPr>
                <w:rFonts w:asciiTheme="minorHAnsi" w:hAnsiTheme="minorHAnsi" w:cstheme="minorBidi"/>
                <w:kern w:val="2"/>
                <w:sz w:val="24"/>
                <w:szCs w:val="24"/>
                <w14:ligatures w14:val="standardContextual"/>
              </w:rPr>
              <w:tab/>
            </w:r>
            <w:r w:rsidRPr="004E0DD7">
              <w:rPr>
                <w:rStyle w:val="Hyperlink"/>
                <w:rFonts w:cs="Arial"/>
              </w:rPr>
              <w:t>How to get Medicare and MassHealth services separately</w:t>
            </w:r>
            <w:r>
              <w:rPr>
                <w:webHidden/>
              </w:rPr>
              <w:tab/>
            </w:r>
            <w:r>
              <w:rPr>
                <w:webHidden/>
              </w:rPr>
              <w:fldChar w:fldCharType="begin"/>
            </w:r>
            <w:r>
              <w:rPr>
                <w:webHidden/>
              </w:rPr>
              <w:instrText xml:space="preserve"> PAGEREF _Toc197509189 \h </w:instrText>
            </w:r>
            <w:r>
              <w:rPr>
                <w:webHidden/>
              </w:rPr>
            </w:r>
            <w:r>
              <w:rPr>
                <w:webHidden/>
              </w:rPr>
              <w:fldChar w:fldCharType="separate"/>
            </w:r>
            <w:r>
              <w:rPr>
                <w:webHidden/>
              </w:rPr>
              <w:t>4</w:t>
            </w:r>
            <w:r>
              <w:rPr>
                <w:webHidden/>
              </w:rPr>
              <w:fldChar w:fldCharType="end"/>
            </w:r>
          </w:hyperlink>
        </w:p>
        <w:p w14:paraId="525A86E1" w14:textId="25A6D407" w:rsidR="00246059" w:rsidRDefault="00246059">
          <w:pPr>
            <w:pStyle w:val="TOC2"/>
            <w:rPr>
              <w:rFonts w:asciiTheme="minorHAnsi" w:eastAsiaTheme="minorEastAsia" w:hAnsiTheme="minorHAnsi" w:cstheme="minorBidi"/>
              <w:kern w:val="2"/>
              <w:sz w:val="24"/>
              <w:szCs w:val="24"/>
              <w14:ligatures w14:val="standardContextual"/>
            </w:rPr>
          </w:pPr>
          <w:hyperlink w:anchor="_Toc197509190" w:history="1">
            <w:r w:rsidRPr="004E0DD7">
              <w:rPr>
                <w:rStyle w:val="Hyperlink"/>
                <w:rFonts w:cs="Arial"/>
              </w:rPr>
              <w:t>C1. Your Medicare services</w:t>
            </w:r>
            <w:r>
              <w:rPr>
                <w:webHidden/>
              </w:rPr>
              <w:tab/>
            </w:r>
            <w:r>
              <w:rPr>
                <w:webHidden/>
              </w:rPr>
              <w:fldChar w:fldCharType="begin"/>
            </w:r>
            <w:r>
              <w:rPr>
                <w:webHidden/>
              </w:rPr>
              <w:instrText xml:space="preserve"> PAGEREF _Toc197509190 \h </w:instrText>
            </w:r>
            <w:r>
              <w:rPr>
                <w:webHidden/>
              </w:rPr>
            </w:r>
            <w:r>
              <w:rPr>
                <w:webHidden/>
              </w:rPr>
              <w:fldChar w:fldCharType="separate"/>
            </w:r>
            <w:r>
              <w:rPr>
                <w:webHidden/>
              </w:rPr>
              <w:t>4</w:t>
            </w:r>
            <w:r>
              <w:rPr>
                <w:webHidden/>
              </w:rPr>
              <w:fldChar w:fldCharType="end"/>
            </w:r>
          </w:hyperlink>
        </w:p>
        <w:p w14:paraId="75F54EDC" w14:textId="54D11C6F" w:rsidR="00246059" w:rsidRDefault="00246059">
          <w:pPr>
            <w:pStyle w:val="TOC2"/>
            <w:rPr>
              <w:rFonts w:asciiTheme="minorHAnsi" w:eastAsiaTheme="minorEastAsia" w:hAnsiTheme="minorHAnsi" w:cstheme="minorBidi"/>
              <w:kern w:val="2"/>
              <w:sz w:val="24"/>
              <w:szCs w:val="24"/>
              <w14:ligatures w14:val="standardContextual"/>
            </w:rPr>
          </w:pPr>
          <w:hyperlink w:anchor="_Toc197509191" w:history="1">
            <w:r w:rsidRPr="004E0DD7">
              <w:rPr>
                <w:rStyle w:val="Hyperlink"/>
                <w:rFonts w:cs="Arial"/>
              </w:rPr>
              <w:t>C2. Your MassHealth services</w:t>
            </w:r>
            <w:r>
              <w:rPr>
                <w:webHidden/>
              </w:rPr>
              <w:tab/>
            </w:r>
            <w:r>
              <w:rPr>
                <w:webHidden/>
              </w:rPr>
              <w:fldChar w:fldCharType="begin"/>
            </w:r>
            <w:r>
              <w:rPr>
                <w:webHidden/>
              </w:rPr>
              <w:instrText xml:space="preserve"> PAGEREF _Toc197509191 \h </w:instrText>
            </w:r>
            <w:r>
              <w:rPr>
                <w:webHidden/>
              </w:rPr>
            </w:r>
            <w:r>
              <w:rPr>
                <w:webHidden/>
              </w:rPr>
              <w:fldChar w:fldCharType="separate"/>
            </w:r>
            <w:r>
              <w:rPr>
                <w:webHidden/>
              </w:rPr>
              <w:t>7</w:t>
            </w:r>
            <w:r>
              <w:rPr>
                <w:webHidden/>
              </w:rPr>
              <w:fldChar w:fldCharType="end"/>
            </w:r>
          </w:hyperlink>
        </w:p>
        <w:p w14:paraId="5EDF480E" w14:textId="44B7BC01" w:rsidR="00246059" w:rsidRDefault="00246059">
          <w:pPr>
            <w:pStyle w:val="TOC1"/>
            <w:rPr>
              <w:rFonts w:asciiTheme="minorHAnsi" w:hAnsiTheme="minorHAnsi" w:cstheme="minorBidi"/>
              <w:kern w:val="2"/>
              <w:sz w:val="24"/>
              <w:szCs w:val="24"/>
              <w14:ligatures w14:val="standardContextual"/>
            </w:rPr>
          </w:pPr>
          <w:hyperlink w:anchor="_Toc197509192" w:history="1">
            <w:r w:rsidRPr="004E0DD7">
              <w:rPr>
                <w:rStyle w:val="Hyperlink"/>
                <w:rFonts w:cs="Arial"/>
              </w:rPr>
              <w:t>D.</w:t>
            </w:r>
            <w:r>
              <w:rPr>
                <w:rFonts w:asciiTheme="minorHAnsi" w:hAnsiTheme="minorHAnsi" w:cstheme="minorBidi"/>
                <w:kern w:val="2"/>
                <w:sz w:val="24"/>
                <w:szCs w:val="24"/>
                <w14:ligatures w14:val="standardContextual"/>
              </w:rPr>
              <w:tab/>
            </w:r>
            <w:r w:rsidRPr="004E0DD7">
              <w:rPr>
                <w:rStyle w:val="Hyperlink"/>
                <w:rFonts w:cs="Arial"/>
              </w:rPr>
              <w:t>Your medical items, services and drugs until your membership in our plan ends</w:t>
            </w:r>
            <w:r>
              <w:rPr>
                <w:webHidden/>
              </w:rPr>
              <w:tab/>
            </w:r>
            <w:r>
              <w:rPr>
                <w:webHidden/>
              </w:rPr>
              <w:fldChar w:fldCharType="begin"/>
            </w:r>
            <w:r>
              <w:rPr>
                <w:webHidden/>
              </w:rPr>
              <w:instrText xml:space="preserve"> PAGEREF _Toc197509192 \h </w:instrText>
            </w:r>
            <w:r>
              <w:rPr>
                <w:webHidden/>
              </w:rPr>
            </w:r>
            <w:r>
              <w:rPr>
                <w:webHidden/>
              </w:rPr>
              <w:fldChar w:fldCharType="separate"/>
            </w:r>
            <w:r>
              <w:rPr>
                <w:webHidden/>
              </w:rPr>
              <w:t>7</w:t>
            </w:r>
            <w:r>
              <w:rPr>
                <w:webHidden/>
              </w:rPr>
              <w:fldChar w:fldCharType="end"/>
            </w:r>
          </w:hyperlink>
        </w:p>
        <w:p w14:paraId="36DC1DEC" w14:textId="0C43D4DF" w:rsidR="00246059" w:rsidRDefault="00246059">
          <w:pPr>
            <w:pStyle w:val="TOC1"/>
            <w:rPr>
              <w:rFonts w:asciiTheme="minorHAnsi" w:hAnsiTheme="minorHAnsi" w:cstheme="minorBidi"/>
              <w:kern w:val="2"/>
              <w:sz w:val="24"/>
              <w:szCs w:val="24"/>
              <w14:ligatures w14:val="standardContextual"/>
            </w:rPr>
          </w:pPr>
          <w:hyperlink w:anchor="_Toc197509193" w:history="1">
            <w:r w:rsidRPr="004E0DD7">
              <w:rPr>
                <w:rStyle w:val="Hyperlink"/>
                <w:rFonts w:cs="Arial"/>
              </w:rPr>
              <w:t>E.</w:t>
            </w:r>
            <w:r>
              <w:rPr>
                <w:rFonts w:asciiTheme="minorHAnsi" w:hAnsiTheme="minorHAnsi" w:cstheme="minorBidi"/>
                <w:kern w:val="2"/>
                <w:sz w:val="24"/>
                <w:szCs w:val="24"/>
                <w14:ligatures w14:val="standardContextual"/>
              </w:rPr>
              <w:tab/>
            </w:r>
            <w:r w:rsidRPr="004E0DD7">
              <w:rPr>
                <w:rStyle w:val="Hyperlink"/>
                <w:rFonts w:cs="Arial"/>
              </w:rPr>
              <w:t>Other situations when your membership in our plan ends</w:t>
            </w:r>
            <w:r>
              <w:rPr>
                <w:webHidden/>
              </w:rPr>
              <w:tab/>
            </w:r>
            <w:r>
              <w:rPr>
                <w:webHidden/>
              </w:rPr>
              <w:fldChar w:fldCharType="begin"/>
            </w:r>
            <w:r>
              <w:rPr>
                <w:webHidden/>
              </w:rPr>
              <w:instrText xml:space="preserve"> PAGEREF _Toc197509193 \h </w:instrText>
            </w:r>
            <w:r>
              <w:rPr>
                <w:webHidden/>
              </w:rPr>
            </w:r>
            <w:r>
              <w:rPr>
                <w:webHidden/>
              </w:rPr>
              <w:fldChar w:fldCharType="separate"/>
            </w:r>
            <w:r>
              <w:rPr>
                <w:webHidden/>
              </w:rPr>
              <w:t>7</w:t>
            </w:r>
            <w:r>
              <w:rPr>
                <w:webHidden/>
              </w:rPr>
              <w:fldChar w:fldCharType="end"/>
            </w:r>
          </w:hyperlink>
        </w:p>
        <w:p w14:paraId="3574C299" w14:textId="0FDDA8D6" w:rsidR="00246059" w:rsidRDefault="00246059">
          <w:pPr>
            <w:pStyle w:val="TOC1"/>
            <w:rPr>
              <w:rFonts w:asciiTheme="minorHAnsi" w:hAnsiTheme="minorHAnsi" w:cstheme="minorBidi"/>
              <w:kern w:val="2"/>
              <w:sz w:val="24"/>
              <w:szCs w:val="24"/>
              <w14:ligatures w14:val="standardContextual"/>
            </w:rPr>
          </w:pPr>
          <w:hyperlink w:anchor="_Toc197509194" w:history="1">
            <w:r w:rsidRPr="004E0DD7">
              <w:rPr>
                <w:rStyle w:val="Hyperlink"/>
                <w:rFonts w:cs="Arial"/>
              </w:rPr>
              <w:t>F.</w:t>
            </w:r>
            <w:r>
              <w:rPr>
                <w:rFonts w:asciiTheme="minorHAnsi" w:hAnsiTheme="minorHAnsi" w:cstheme="minorBidi"/>
                <w:kern w:val="2"/>
                <w:sz w:val="24"/>
                <w:szCs w:val="24"/>
                <w14:ligatures w14:val="standardContextual"/>
              </w:rPr>
              <w:tab/>
            </w:r>
            <w:r w:rsidRPr="004E0DD7">
              <w:rPr>
                <w:rStyle w:val="Hyperlink"/>
                <w:rFonts w:cs="Arial"/>
              </w:rPr>
              <w:t>Rules against asking you to leave our plan for any health-related reason</w:t>
            </w:r>
            <w:r>
              <w:rPr>
                <w:webHidden/>
              </w:rPr>
              <w:tab/>
            </w:r>
            <w:r>
              <w:rPr>
                <w:webHidden/>
              </w:rPr>
              <w:fldChar w:fldCharType="begin"/>
            </w:r>
            <w:r>
              <w:rPr>
                <w:webHidden/>
              </w:rPr>
              <w:instrText xml:space="preserve"> PAGEREF _Toc197509194 \h </w:instrText>
            </w:r>
            <w:r>
              <w:rPr>
                <w:webHidden/>
              </w:rPr>
            </w:r>
            <w:r>
              <w:rPr>
                <w:webHidden/>
              </w:rPr>
              <w:fldChar w:fldCharType="separate"/>
            </w:r>
            <w:r>
              <w:rPr>
                <w:webHidden/>
              </w:rPr>
              <w:t>9</w:t>
            </w:r>
            <w:r>
              <w:rPr>
                <w:webHidden/>
              </w:rPr>
              <w:fldChar w:fldCharType="end"/>
            </w:r>
          </w:hyperlink>
        </w:p>
        <w:p w14:paraId="5B5A3595" w14:textId="0FD5A2DF" w:rsidR="00246059" w:rsidRDefault="00246059">
          <w:pPr>
            <w:pStyle w:val="TOC1"/>
            <w:rPr>
              <w:rFonts w:asciiTheme="minorHAnsi" w:hAnsiTheme="minorHAnsi" w:cstheme="minorBidi"/>
              <w:kern w:val="2"/>
              <w:sz w:val="24"/>
              <w:szCs w:val="24"/>
              <w14:ligatures w14:val="standardContextual"/>
            </w:rPr>
          </w:pPr>
          <w:hyperlink w:anchor="_Toc197509195" w:history="1">
            <w:r w:rsidRPr="004E0DD7">
              <w:rPr>
                <w:rStyle w:val="Hyperlink"/>
                <w:rFonts w:cs="Arial"/>
              </w:rPr>
              <w:t>G.</w:t>
            </w:r>
            <w:r>
              <w:rPr>
                <w:rFonts w:asciiTheme="minorHAnsi" w:hAnsiTheme="minorHAnsi" w:cstheme="minorBidi"/>
                <w:kern w:val="2"/>
                <w:sz w:val="24"/>
                <w:szCs w:val="24"/>
                <w14:ligatures w14:val="standardContextual"/>
              </w:rPr>
              <w:tab/>
            </w:r>
            <w:r w:rsidRPr="004E0DD7">
              <w:rPr>
                <w:rStyle w:val="Hyperlink"/>
                <w:rFonts w:cs="Arial"/>
              </w:rPr>
              <w:t>Your right to make a complaint if we end your membership in our plan</w:t>
            </w:r>
            <w:r>
              <w:rPr>
                <w:webHidden/>
              </w:rPr>
              <w:tab/>
            </w:r>
            <w:r>
              <w:rPr>
                <w:webHidden/>
              </w:rPr>
              <w:fldChar w:fldCharType="begin"/>
            </w:r>
            <w:r>
              <w:rPr>
                <w:webHidden/>
              </w:rPr>
              <w:instrText xml:space="preserve"> PAGEREF _Toc197509195 \h </w:instrText>
            </w:r>
            <w:r>
              <w:rPr>
                <w:webHidden/>
              </w:rPr>
            </w:r>
            <w:r>
              <w:rPr>
                <w:webHidden/>
              </w:rPr>
              <w:fldChar w:fldCharType="separate"/>
            </w:r>
            <w:r>
              <w:rPr>
                <w:webHidden/>
              </w:rPr>
              <w:t>9</w:t>
            </w:r>
            <w:r>
              <w:rPr>
                <w:webHidden/>
              </w:rPr>
              <w:fldChar w:fldCharType="end"/>
            </w:r>
          </w:hyperlink>
        </w:p>
        <w:p w14:paraId="2EC67257" w14:textId="09B4540F" w:rsidR="00246059" w:rsidRDefault="00246059">
          <w:pPr>
            <w:pStyle w:val="TOC1"/>
            <w:rPr>
              <w:rFonts w:asciiTheme="minorHAnsi" w:hAnsiTheme="minorHAnsi" w:cstheme="minorBidi"/>
              <w:kern w:val="2"/>
              <w:sz w:val="24"/>
              <w:szCs w:val="24"/>
              <w14:ligatures w14:val="standardContextual"/>
            </w:rPr>
          </w:pPr>
          <w:hyperlink w:anchor="_Toc197509196" w:history="1">
            <w:r w:rsidRPr="004E0DD7">
              <w:rPr>
                <w:rStyle w:val="Hyperlink"/>
              </w:rPr>
              <w:t>H.</w:t>
            </w:r>
            <w:r>
              <w:rPr>
                <w:rFonts w:asciiTheme="minorHAnsi" w:hAnsiTheme="minorHAnsi" w:cstheme="minorBidi"/>
                <w:kern w:val="2"/>
                <w:sz w:val="24"/>
                <w:szCs w:val="24"/>
                <w14:ligatures w14:val="standardContextual"/>
              </w:rPr>
              <w:tab/>
            </w:r>
            <w:r w:rsidRPr="004E0DD7">
              <w:rPr>
                <w:rStyle w:val="Hyperlink"/>
              </w:rPr>
              <w:t>How to get more information about ending your plan membership</w:t>
            </w:r>
            <w:r>
              <w:rPr>
                <w:webHidden/>
              </w:rPr>
              <w:tab/>
            </w:r>
            <w:r>
              <w:rPr>
                <w:webHidden/>
              </w:rPr>
              <w:fldChar w:fldCharType="begin"/>
            </w:r>
            <w:r>
              <w:rPr>
                <w:webHidden/>
              </w:rPr>
              <w:instrText xml:space="preserve"> PAGEREF _Toc197509196 \h </w:instrText>
            </w:r>
            <w:r>
              <w:rPr>
                <w:webHidden/>
              </w:rPr>
            </w:r>
            <w:r>
              <w:rPr>
                <w:webHidden/>
              </w:rPr>
              <w:fldChar w:fldCharType="separate"/>
            </w:r>
            <w:r>
              <w:rPr>
                <w:webHidden/>
              </w:rPr>
              <w:t>9</w:t>
            </w:r>
            <w:r>
              <w:rPr>
                <w:webHidden/>
              </w:rPr>
              <w:fldChar w:fldCharType="end"/>
            </w:r>
          </w:hyperlink>
        </w:p>
        <w:p w14:paraId="0B3ABA50" w14:textId="0E1D4BF3" w:rsidR="007943B8" w:rsidRPr="00AF0C3E" w:rsidRDefault="004D6268" w:rsidP="00626AC8">
          <w:pPr>
            <w:pStyle w:val="TOC1"/>
          </w:pPr>
          <w:r w:rsidRPr="00AF0C3E">
            <w:rPr>
              <w:b/>
              <w:bCs/>
            </w:rPr>
            <w:fldChar w:fldCharType="end"/>
          </w:r>
        </w:p>
      </w:sdtContent>
    </w:sdt>
    <w:bookmarkEnd w:id="41" w:displacedByCustomXml="prev"/>
    <w:bookmarkStart w:id="48" w:name="_Toc453319540" w:displacedByCustomXml="prev"/>
    <w:bookmarkStart w:id="49" w:name="_Toc453318970" w:displacedByCustomXml="prev"/>
    <w:bookmarkStart w:id="50" w:name="_Toc348618640" w:displacedByCustomXml="prev"/>
    <w:bookmarkStart w:id="51" w:name="_Toc345156579"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2E692C54" w:rsidR="00FF0043" w:rsidRPr="00AF0C3E" w:rsidRDefault="3E2019DD" w:rsidP="009B68F6">
      <w:pPr>
        <w:pStyle w:val="Heading1"/>
        <w:rPr>
          <w:rFonts w:cs="Arial"/>
        </w:rPr>
      </w:pPr>
      <w:bookmarkStart w:id="52" w:name="_Toc197509187"/>
      <w:r w:rsidRPr="3E2019DD">
        <w:rPr>
          <w:rFonts w:cs="Arial"/>
        </w:rPr>
        <w:lastRenderedPageBreak/>
        <w:t>When you can end your membership in our plan</w:t>
      </w:r>
      <w:bookmarkEnd w:id="52"/>
      <w:bookmarkEnd w:id="51"/>
      <w:bookmarkEnd w:id="50"/>
      <w:bookmarkEnd w:id="49"/>
      <w:bookmarkEnd w:id="48"/>
      <w:bookmarkEnd w:id="43"/>
      <w:bookmarkEnd w:id="42"/>
    </w:p>
    <w:bookmarkEnd w:id="47"/>
    <w:bookmarkEnd w:id="46"/>
    <w:bookmarkEnd w:id="45"/>
    <w:bookmarkEnd w:id="44"/>
    <w:p w14:paraId="2126B783" w14:textId="5604D9C5" w:rsidR="00D332B6" w:rsidRPr="006464DF" w:rsidRDefault="00D332B6" w:rsidP="0E7220EE">
      <w:pPr>
        <w:rPr>
          <w:color w:val="548DD4"/>
        </w:rPr>
      </w:pPr>
      <w:commentRangeStart w:id="53"/>
      <w:commentRangeStart w:id="54"/>
      <w:commentRangeStart w:id="55"/>
      <w:commentRangeStart w:id="56"/>
      <w:commentRangeStart w:id="57"/>
      <w:r w:rsidRPr="007F7B52">
        <w:rPr>
          <w:color w:val="3576BC"/>
          <w:rPrChange w:id="58" w:author="Lisa Williams" w:date="2025-06-05T10:57:00Z" w16du:dateUtc="2025-06-05T14:57:00Z">
            <w:rPr>
              <w:color w:val="548DD4"/>
            </w:rPr>
          </w:rPrChange>
        </w:rPr>
        <w:t>[</w:t>
      </w:r>
      <w:r w:rsidRPr="007F7B52">
        <w:rPr>
          <w:i/>
          <w:iCs/>
          <w:color w:val="3576BC"/>
          <w:rPrChange w:id="59" w:author="Lisa Williams" w:date="2025-06-05T10:57:00Z" w16du:dateUtc="2025-06-05T14:57:00Z">
            <w:rPr>
              <w:i/>
              <w:iCs/>
              <w:color w:val="548DD4"/>
            </w:rPr>
          </w:rPrChange>
        </w:rPr>
        <w:t xml:space="preserve">States </w:t>
      </w:r>
      <w:r w:rsidR="006D6C7F" w:rsidRPr="007F7B52">
        <w:rPr>
          <w:i/>
          <w:iCs/>
          <w:color w:val="3576BC"/>
          <w:rPrChange w:id="60" w:author="Lisa Williams" w:date="2025-06-05T10:57:00Z" w16du:dateUtc="2025-06-05T14:57:00Z">
            <w:rPr>
              <w:i/>
              <w:iCs/>
              <w:color w:val="548DD4"/>
            </w:rPr>
          </w:rPrChange>
        </w:rPr>
        <w:t>can</w:t>
      </w:r>
      <w:r w:rsidRPr="007F7B52">
        <w:rPr>
          <w:i/>
          <w:iCs/>
          <w:color w:val="3576BC"/>
          <w:rPrChange w:id="61" w:author="Lisa Williams" w:date="2025-06-05T10:57:00Z" w16du:dateUtc="2025-06-05T14:57:00Z">
            <w:rPr>
              <w:i/>
              <w:iCs/>
              <w:color w:val="548DD4"/>
            </w:rPr>
          </w:rPrChange>
        </w:rPr>
        <w:t xml:space="preserve"> modify this section for any differences in state disenrollment timeframes</w:t>
      </w:r>
      <w:r w:rsidRPr="007F7B52">
        <w:rPr>
          <w:color w:val="3576BC"/>
          <w:rPrChange w:id="62" w:author="Lisa Williams" w:date="2025-06-05T10:57:00Z" w16du:dateUtc="2025-06-05T14:57:00Z">
            <w:rPr>
              <w:color w:val="548DD4"/>
            </w:rPr>
          </w:rPrChange>
        </w:rPr>
        <w:t>.]</w:t>
      </w:r>
      <w:commentRangeEnd w:id="53"/>
      <w:r w:rsidR="00907A84" w:rsidRPr="007F7B52">
        <w:rPr>
          <w:rStyle w:val="CommentReference"/>
          <w:color w:val="3576BC"/>
          <w:rPrChange w:id="63" w:author="Lisa Williams" w:date="2025-06-05T10:57:00Z" w16du:dateUtc="2025-06-05T14:57:00Z">
            <w:rPr>
              <w:rStyle w:val="CommentReference"/>
              <w:color w:val="548DD4"/>
            </w:rPr>
          </w:rPrChange>
        </w:rPr>
        <w:commentReference w:id="53"/>
      </w:r>
      <w:commentRangeEnd w:id="54"/>
      <w:r w:rsidR="009E0609" w:rsidRPr="007F7B52">
        <w:rPr>
          <w:rStyle w:val="CommentReference"/>
          <w:color w:val="3576BC"/>
          <w:rPrChange w:id="64" w:author="Lisa Williams" w:date="2025-06-05T10:57:00Z" w16du:dateUtc="2025-06-05T14:57:00Z">
            <w:rPr>
              <w:rStyle w:val="CommentReference"/>
            </w:rPr>
          </w:rPrChange>
        </w:rPr>
        <w:commentReference w:id="54"/>
      </w:r>
      <w:commentRangeEnd w:id="55"/>
      <w:r w:rsidR="00CD2601" w:rsidRPr="007F7B52">
        <w:rPr>
          <w:rStyle w:val="CommentReference"/>
          <w:color w:val="3576BC"/>
          <w:rPrChange w:id="65" w:author="Lisa Williams" w:date="2025-06-05T10:57:00Z" w16du:dateUtc="2025-06-05T14:57:00Z">
            <w:rPr>
              <w:rStyle w:val="CommentReference"/>
            </w:rPr>
          </w:rPrChange>
        </w:rPr>
        <w:commentReference w:id="55"/>
      </w:r>
      <w:commentRangeEnd w:id="56"/>
      <w:r w:rsidR="00E33830" w:rsidRPr="007F7B52">
        <w:rPr>
          <w:rStyle w:val="CommentReference"/>
          <w:color w:val="3576BC"/>
          <w:rPrChange w:id="66" w:author="Lisa Williams" w:date="2025-06-05T10:57:00Z" w16du:dateUtc="2025-06-05T14:57:00Z">
            <w:rPr>
              <w:rStyle w:val="CommentReference"/>
            </w:rPr>
          </w:rPrChange>
        </w:rPr>
        <w:commentReference w:id="56"/>
      </w:r>
      <w:commentRangeEnd w:id="57"/>
      <w:r w:rsidR="00F24CBE" w:rsidRPr="007F7B52">
        <w:rPr>
          <w:rStyle w:val="CommentReference"/>
          <w:color w:val="3576BC"/>
          <w:rPrChange w:id="67" w:author="Lisa Williams" w:date="2025-06-05T10:57:00Z" w16du:dateUtc="2025-06-05T14:57:00Z">
            <w:rPr>
              <w:rStyle w:val="CommentReference"/>
            </w:rPr>
          </w:rPrChange>
        </w:rPr>
        <w:commentReference w:id="57"/>
      </w:r>
    </w:p>
    <w:p w14:paraId="1A0C059F" w14:textId="583E5391" w:rsidR="001938E4" w:rsidRPr="005D57B6" w:rsidRDefault="0E7220EE" w:rsidP="004B4799">
      <w:pPr>
        <w:rPr>
          <w:rFonts w:cs="Arial"/>
          <w:i/>
        </w:rPr>
      </w:pPr>
      <w:r w:rsidRPr="0E7220EE">
        <w:rPr>
          <w:rFonts w:cs="Arial"/>
        </w:rPr>
        <w:t>Most people with Medicare can end their membership during certain times of the year. Since you</w:t>
      </w:r>
      <w:r w:rsidR="00696CB7">
        <w:rPr>
          <w:rFonts w:cs="Arial"/>
        </w:rPr>
        <w:t xml:space="preserve"> </w:t>
      </w:r>
      <w:commentRangeStart w:id="68"/>
      <w:commentRangeStart w:id="69"/>
      <w:r w:rsidR="00696CB7">
        <w:rPr>
          <w:rFonts w:cs="Arial"/>
        </w:rPr>
        <w:t>also</w:t>
      </w:r>
      <w:commentRangeEnd w:id="68"/>
      <w:r w:rsidR="00696CB7">
        <w:rPr>
          <w:rStyle w:val="CommentReference"/>
        </w:rPr>
        <w:commentReference w:id="68"/>
      </w:r>
      <w:commentRangeEnd w:id="69"/>
      <w:r w:rsidR="00E33830">
        <w:rPr>
          <w:rStyle w:val="CommentReference"/>
        </w:rPr>
        <w:commentReference w:id="69"/>
      </w:r>
      <w:r w:rsidRPr="0E7220EE">
        <w:rPr>
          <w:rFonts w:cs="Arial"/>
        </w:rPr>
        <w:t xml:space="preserve"> have </w:t>
      </w:r>
      <w:r w:rsidR="00B15116">
        <w:rPr>
          <w:rFonts w:cs="Arial"/>
        </w:rPr>
        <w:t>MassHealth</w:t>
      </w:r>
      <w:r w:rsidRPr="0E7220EE">
        <w:rPr>
          <w:rFonts w:cs="Arial"/>
        </w:rPr>
        <w:t xml:space="preserve">, you </w:t>
      </w:r>
      <w:r w:rsidR="00851F40">
        <w:rPr>
          <w:rFonts w:cs="Arial"/>
        </w:rPr>
        <w:t>can</w:t>
      </w:r>
      <w:commentRangeStart w:id="70"/>
      <w:commentRangeStart w:id="71"/>
      <w:r w:rsidR="0041499F">
        <w:rPr>
          <w:rFonts w:cs="Arial"/>
        </w:rPr>
        <w:t xml:space="preserve"> </w:t>
      </w:r>
      <w:commentRangeEnd w:id="70"/>
      <w:r w:rsidR="00851F40">
        <w:rPr>
          <w:rStyle w:val="CommentReference"/>
        </w:rPr>
        <w:commentReference w:id="70"/>
      </w:r>
      <w:commentRangeEnd w:id="71"/>
      <w:r w:rsidR="0010565D">
        <w:rPr>
          <w:rStyle w:val="CommentReference"/>
        </w:rPr>
        <w:commentReference w:id="71"/>
      </w:r>
      <w:r w:rsidRPr="0E7220EE">
        <w:rPr>
          <w:rFonts w:cs="Arial"/>
        </w:rPr>
        <w:t>end your membership with our plan</w:t>
      </w:r>
      <w:r w:rsidR="00851F40">
        <w:rPr>
          <w:rFonts w:cs="Arial"/>
        </w:rPr>
        <w:t xml:space="preserve"> at any time, in</w:t>
      </w:r>
      <w:r w:rsidRPr="0E7220EE">
        <w:rPr>
          <w:rFonts w:cs="Arial"/>
        </w:rPr>
        <w:t xml:space="preserve"> </w:t>
      </w:r>
      <w:r w:rsidR="0041499F">
        <w:rPr>
          <w:rFonts w:cs="Arial"/>
        </w:rPr>
        <w:t>any month of the year.</w:t>
      </w:r>
    </w:p>
    <w:p w14:paraId="5A406220" w14:textId="4036AC9A" w:rsidR="001938E4" w:rsidRPr="005D57B6" w:rsidRDefault="001938E4" w:rsidP="001938E4">
      <w:pPr>
        <w:rPr>
          <w:rFonts w:cs="Arial"/>
          <w:i/>
        </w:rPr>
      </w:pPr>
      <w:r w:rsidRPr="005D57B6">
        <w:rPr>
          <w:rFonts w:cs="Arial"/>
        </w:rPr>
        <w:t>In addition</w:t>
      </w:r>
      <w:r w:rsidR="003F0723">
        <w:rPr>
          <w:rFonts w:cs="Arial"/>
        </w:rPr>
        <w:t xml:space="preserve"> </w:t>
      </w:r>
      <w:commentRangeStart w:id="72"/>
      <w:commentRangeStart w:id="73"/>
      <w:r w:rsidR="003F0723">
        <w:rPr>
          <w:rFonts w:cs="Arial"/>
        </w:rPr>
        <w:t>to this flexibility</w:t>
      </w:r>
      <w:commentRangeEnd w:id="72"/>
      <w:r w:rsidR="003F0723">
        <w:rPr>
          <w:rStyle w:val="CommentReference"/>
        </w:rPr>
        <w:commentReference w:id="72"/>
      </w:r>
      <w:commentRangeEnd w:id="73"/>
      <w:r w:rsidR="0010565D">
        <w:rPr>
          <w:rStyle w:val="CommentReference"/>
        </w:rPr>
        <w:commentReference w:id="73"/>
      </w:r>
      <w:r w:rsidRPr="005D57B6">
        <w:rPr>
          <w:rFonts w:cs="Arial"/>
        </w:rPr>
        <w:t>, you may end your membership in our plan during the following periods</w:t>
      </w:r>
      <w:r w:rsidR="00137B25">
        <w:rPr>
          <w:rFonts w:cs="Arial"/>
        </w:rPr>
        <w:t xml:space="preserve"> each year</w:t>
      </w:r>
      <w:r w:rsidRPr="005D57B6">
        <w:rPr>
          <w:rFonts w:cs="Arial"/>
        </w:rPr>
        <w:t>:</w:t>
      </w:r>
    </w:p>
    <w:p w14:paraId="73015CC2" w14:textId="6A18C6D4" w:rsidR="001938E4" w:rsidRPr="005D57B6" w:rsidRDefault="001938E4" w:rsidP="006D6C7F">
      <w:pPr>
        <w:pStyle w:val="ListParagraph"/>
        <w:numPr>
          <w:ilvl w:val="0"/>
          <w:numId w:val="6"/>
        </w:numPr>
        <w:ind w:left="720"/>
        <w:rPr>
          <w:rFonts w:cs="Arial"/>
          <w:i/>
        </w:rPr>
      </w:pPr>
      <w:r w:rsidRPr="005D57B6">
        <w:rPr>
          <w:rFonts w:cs="Arial"/>
        </w:rPr>
        <w:t xml:space="preserve">The </w:t>
      </w:r>
      <w:commentRangeStart w:id="74"/>
      <w:r w:rsidR="000E0D88">
        <w:rPr>
          <w:rFonts w:cs="Arial"/>
          <w:b/>
        </w:rPr>
        <w:t>Open</w:t>
      </w:r>
      <w:commentRangeEnd w:id="74"/>
      <w:r w:rsidR="00A8192A">
        <w:rPr>
          <w:rStyle w:val="CommentReference"/>
        </w:rPr>
        <w:commentReference w:id="74"/>
      </w:r>
      <w:r w:rsidRPr="005D57B6">
        <w:rPr>
          <w:rFonts w:cs="Arial"/>
          <w:b/>
        </w:rPr>
        <w:t xml:space="preserve"> Enrollment Period</w:t>
      </w:r>
      <w:r w:rsidRPr="005D57B6">
        <w:rPr>
          <w:rFonts w:cs="Arial"/>
        </w:rPr>
        <w:t xml:space="preserve">, which lasts from October 15 to December 7. If you choose a new plan during this period, your membership in </w:t>
      </w:r>
      <w:r w:rsidR="00097944">
        <w:rPr>
          <w:rFonts w:cs="Arial"/>
        </w:rPr>
        <w:t>our plan</w:t>
      </w:r>
      <w:r w:rsidRPr="005D57B6">
        <w:rPr>
          <w:rFonts w:cs="Arial"/>
        </w:rPr>
        <w:t xml:space="preserve"> end</w:t>
      </w:r>
      <w:r w:rsidR="0009776C">
        <w:rPr>
          <w:rFonts w:cs="Arial"/>
        </w:rPr>
        <w:t>s</w:t>
      </w:r>
      <w:r w:rsidRPr="005D57B6">
        <w:rPr>
          <w:rFonts w:cs="Arial"/>
        </w:rPr>
        <w:t xml:space="preserve"> on December 31 and your membership in the new plan start</w:t>
      </w:r>
      <w:r w:rsidR="0009776C">
        <w:rPr>
          <w:rFonts w:cs="Arial"/>
        </w:rPr>
        <w:t>s</w:t>
      </w:r>
      <w:r w:rsidRPr="005D57B6">
        <w:rPr>
          <w:rFonts w:cs="Arial"/>
        </w:rPr>
        <w:t xml:space="preserve"> on January 1.</w:t>
      </w:r>
    </w:p>
    <w:p w14:paraId="16507757" w14:textId="13C289D3" w:rsidR="001938E4" w:rsidRPr="005D57B6" w:rsidRDefault="001938E4" w:rsidP="006D6C7F">
      <w:pPr>
        <w:pStyle w:val="ListParagraph"/>
        <w:numPr>
          <w:ilvl w:val="0"/>
          <w:numId w:val="6"/>
        </w:numPr>
        <w:ind w:left="720"/>
        <w:rPr>
          <w:rFonts w:cs="Arial"/>
          <w:i/>
        </w:rPr>
      </w:pPr>
      <w:r w:rsidRPr="005D57B6">
        <w:rPr>
          <w:rFonts w:cs="Arial"/>
        </w:rPr>
        <w:t>The</w:t>
      </w:r>
      <w:r w:rsidRPr="005D57B6">
        <w:rPr>
          <w:rFonts w:cs="Arial"/>
          <w:b/>
        </w:rPr>
        <w:t xml:space="preserve"> Medicare Advantage </w:t>
      </w:r>
      <w:r w:rsidR="008D7702">
        <w:rPr>
          <w:rFonts w:cs="Arial"/>
          <w:b/>
        </w:rPr>
        <w:t xml:space="preserve">(MA) </w:t>
      </w:r>
      <w:r w:rsidRPr="005D57B6">
        <w:rPr>
          <w:rFonts w:cs="Arial"/>
          <w:b/>
        </w:rPr>
        <w:t>Open Enrollment Period</w:t>
      </w:r>
      <w:r w:rsidRPr="005D57B6">
        <w:rPr>
          <w:rFonts w:cs="Arial"/>
        </w:rPr>
        <w:t>, which lasts from January 1 to March 31</w:t>
      </w:r>
      <w:r w:rsidR="00237A56">
        <w:rPr>
          <w:rFonts w:cs="Arial"/>
        </w:rPr>
        <w:t xml:space="preserve"> and also for new Medicare beneficiaries who are enrolled in a plan, from the month of entitlement to Part A and Part B until the last day of the 3</w:t>
      </w:r>
      <w:r w:rsidR="00237A56" w:rsidRPr="004B4799">
        <w:rPr>
          <w:rFonts w:cs="Arial"/>
          <w:vertAlign w:val="superscript"/>
        </w:rPr>
        <w:t>rd</w:t>
      </w:r>
      <w:r w:rsidR="00237A56">
        <w:rPr>
          <w:rFonts w:cs="Arial"/>
        </w:rPr>
        <w:t xml:space="preserve"> month of entitlement</w:t>
      </w:r>
      <w:r w:rsidRPr="005D57B6">
        <w:rPr>
          <w:rFonts w:cs="Arial"/>
        </w:rPr>
        <w:t>. If you choose a new plan during this period, your membership in the new plan start</w:t>
      </w:r>
      <w:r w:rsidR="0009776C">
        <w:rPr>
          <w:rFonts w:cs="Arial"/>
        </w:rPr>
        <w:t>s</w:t>
      </w:r>
      <w:r w:rsidRPr="005D57B6">
        <w:rPr>
          <w:rFonts w:cs="Arial"/>
        </w:rPr>
        <w:t xml:space="preserve"> the first day of the next month.</w:t>
      </w:r>
    </w:p>
    <w:p w14:paraId="27FEF7A2" w14:textId="7B0C438F" w:rsidR="001938E4" w:rsidRPr="005D57B6" w:rsidRDefault="2345F13B" w:rsidP="2345F13B">
      <w:pPr>
        <w:rPr>
          <w:rFonts w:cs="Arial"/>
          <w:i/>
        </w:rPr>
      </w:pPr>
      <w:r w:rsidRPr="2345F13B">
        <w:rPr>
          <w:rFonts w:cs="Arial"/>
        </w:rPr>
        <w:t>There may be other situations when you</w:t>
      </w:r>
      <w:del w:id="75" w:author="MMCO" w:date="2025-04-14T19:24:00Z">
        <w:r w:rsidRPr="2345F13B" w:rsidDel="00A83F85">
          <w:rPr>
            <w:rFonts w:cs="Arial"/>
          </w:rPr>
          <w:delText xml:space="preserve"> a</w:delText>
        </w:r>
      </w:del>
      <w:ins w:id="76" w:author="MMCO" w:date="2025-04-14T19:24:00Z">
        <w:r w:rsidR="00A83F85">
          <w:rPr>
            <w:rFonts w:cs="Arial"/>
          </w:rPr>
          <w:t>’</w:t>
        </w:r>
      </w:ins>
      <w:r w:rsidRPr="2345F13B">
        <w:rPr>
          <w:rFonts w:cs="Arial"/>
        </w:rPr>
        <w:t>re eligible to make a change to your enrollment. For example, when:</w:t>
      </w:r>
    </w:p>
    <w:p w14:paraId="3D178F76" w14:textId="0C194FC9" w:rsidR="005D57B6" w:rsidRPr="005D57B6" w:rsidRDefault="00AF5D08" w:rsidP="006D6C7F">
      <w:pPr>
        <w:pStyle w:val="ListParagraph"/>
        <w:numPr>
          <w:ilvl w:val="0"/>
          <w:numId w:val="7"/>
        </w:numPr>
        <w:rPr>
          <w:rFonts w:cs="Arial"/>
          <w:i/>
        </w:rPr>
      </w:pPr>
      <w:bookmarkStart w:id="77" w:name="_Hlk79247312"/>
      <w:r>
        <w:rPr>
          <w:rFonts w:cs="Arial"/>
        </w:rPr>
        <w:t>y</w:t>
      </w:r>
      <w:r w:rsidR="0E7220EE" w:rsidRPr="0E7220EE">
        <w:rPr>
          <w:rFonts w:cs="Arial"/>
        </w:rPr>
        <w:t>ou move out of our service area,</w:t>
      </w:r>
    </w:p>
    <w:p w14:paraId="65315B04" w14:textId="6CB4B101" w:rsidR="001938E4" w:rsidRPr="005D57B6" w:rsidRDefault="00AF5D08" w:rsidP="006D6C7F">
      <w:pPr>
        <w:pStyle w:val="ListParagraph"/>
        <w:numPr>
          <w:ilvl w:val="0"/>
          <w:numId w:val="7"/>
        </w:numPr>
        <w:rPr>
          <w:rFonts w:cs="Arial"/>
          <w:i/>
        </w:rPr>
      </w:pPr>
      <w:r>
        <w:rPr>
          <w:rFonts w:cs="Arial"/>
        </w:rPr>
        <w:t>y</w:t>
      </w:r>
      <w:r w:rsidR="001938E4" w:rsidRPr="005D57B6">
        <w:rPr>
          <w:rFonts w:cs="Arial"/>
        </w:rPr>
        <w:t>our eligibility for</w:t>
      </w:r>
      <w:r w:rsidR="00CF2015">
        <w:rPr>
          <w:rFonts w:cs="Arial"/>
        </w:rPr>
        <w:t xml:space="preserve"> </w:t>
      </w:r>
      <w:r w:rsidR="00B15116">
        <w:rPr>
          <w:rFonts w:cs="Arial"/>
        </w:rPr>
        <w:t>MassHealth</w:t>
      </w:r>
      <w:r w:rsidR="009E532D">
        <w:t xml:space="preserve"> </w:t>
      </w:r>
      <w:r w:rsidR="001938E4" w:rsidRPr="005D57B6">
        <w:rPr>
          <w:rFonts w:cs="Arial"/>
        </w:rPr>
        <w:t>or Extra Help changed</w:t>
      </w:r>
      <w:r w:rsidR="005D57B6" w:rsidRPr="005D57B6">
        <w:rPr>
          <w:rFonts w:cs="Arial"/>
        </w:rPr>
        <w:t xml:space="preserve">, </w:t>
      </w:r>
      <w:r w:rsidR="005D57B6" w:rsidRPr="005D57B6">
        <w:rPr>
          <w:rFonts w:cs="Arial"/>
          <w:b/>
        </w:rPr>
        <w:t>or</w:t>
      </w:r>
    </w:p>
    <w:p w14:paraId="317D9ADF" w14:textId="7611BF09" w:rsidR="001938E4" w:rsidRPr="005D57B6" w:rsidRDefault="00AF5D08" w:rsidP="006D6C7F">
      <w:pPr>
        <w:pStyle w:val="ListParagraph"/>
        <w:numPr>
          <w:ilvl w:val="0"/>
          <w:numId w:val="7"/>
        </w:numPr>
        <w:rPr>
          <w:rFonts w:cs="Arial"/>
          <w:i/>
        </w:rPr>
      </w:pPr>
      <w:r>
        <w:rPr>
          <w:rFonts w:cs="Arial"/>
        </w:rPr>
        <w:t>i</w:t>
      </w:r>
      <w:r w:rsidR="00137B25">
        <w:rPr>
          <w:rFonts w:cs="Arial"/>
        </w:rPr>
        <w:t xml:space="preserve">f you recently moved into, currently are getting care in, or just moved out of </w:t>
      </w:r>
      <w:r w:rsidR="001938E4" w:rsidRPr="005D57B6">
        <w:rPr>
          <w:rFonts w:cs="Arial"/>
        </w:rPr>
        <w:t xml:space="preserve">a nursing </w:t>
      </w:r>
      <w:r w:rsidR="00B629DF">
        <w:rPr>
          <w:rFonts w:cs="Arial"/>
        </w:rPr>
        <w:t>facility</w:t>
      </w:r>
      <w:r w:rsidR="001938E4" w:rsidRPr="005D57B6">
        <w:rPr>
          <w:rFonts w:cs="Arial"/>
        </w:rPr>
        <w:t xml:space="preserve"> or a long-term care hospital</w:t>
      </w:r>
      <w:r w:rsidR="00E264F2">
        <w:rPr>
          <w:rFonts w:cs="Arial"/>
        </w:rPr>
        <w:t>.</w:t>
      </w:r>
    </w:p>
    <w:bookmarkEnd w:id="77"/>
    <w:p w14:paraId="02A67405" w14:textId="77777777" w:rsidR="00122C06" w:rsidRDefault="2345F13B" w:rsidP="009B68F6">
      <w:pPr>
        <w:rPr>
          <w:rFonts w:cs="Arial"/>
        </w:rPr>
      </w:pPr>
      <w:r w:rsidRPr="2345F13B">
        <w:rPr>
          <w:rFonts w:cs="Arial"/>
        </w:rPr>
        <w:t>Your membership ends on the last day of the month that we get your request to change your plan. For example, if we get your request on January 18, your coverage with our plan ends on January 31. Your new coverage begins the first day of the next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sidRPr="00BC7D4B">
        <w:rPr>
          <w:rFonts w:cs="Arial"/>
          <w:color w:val="548DD4" w:themeColor="accent4"/>
        </w:rPr>
        <w:t>[</w:t>
      </w:r>
      <w:r w:rsidR="001906CA" w:rsidRPr="00BC7D4B">
        <w:rPr>
          <w:rFonts w:cs="Arial"/>
          <w:i/>
          <w:color w:val="548DD4" w:themeColor="accent4"/>
        </w:rPr>
        <w:t>insert reference, as applicable</w:t>
      </w:r>
      <w:r w:rsidR="009E532D" w:rsidRPr="00BC7D4B">
        <w:rPr>
          <w:rFonts w:cs="Arial"/>
          <w:color w:val="548DD4" w:themeColor="accent4"/>
        </w:rPr>
        <w:t>]</w:t>
      </w:r>
      <w:r w:rsidRPr="00ED32B2">
        <w:rPr>
          <w:rFonts w:cs="Arial"/>
        </w:rPr>
        <w:t>.</w:t>
      </w:r>
    </w:p>
    <w:p w14:paraId="7356F836" w14:textId="2DD97832" w:rsidR="00E0171E" w:rsidRPr="00ED42BD" w:rsidRDefault="00CF2015" w:rsidP="002A5469">
      <w:pPr>
        <w:pStyle w:val="ListParagraph"/>
        <w:rPr>
          <w:rFonts w:cs="Arial"/>
        </w:rPr>
      </w:pPr>
      <w:r>
        <w:rPr>
          <w:rFonts w:cs="Arial"/>
        </w:rPr>
        <w:t>Medicaid</w:t>
      </w:r>
      <w:r w:rsidR="00E0171E" w:rsidRPr="00ED42BD">
        <w:rPr>
          <w:rFonts w:cs="Arial"/>
        </w:rPr>
        <w:t xml:space="preserve"> services</w:t>
      </w:r>
      <w:r w:rsidR="00ED42BD" w:rsidRPr="00ED42BD">
        <w:rPr>
          <w:rFonts w:cs="Arial"/>
        </w:rPr>
        <w:t xml:space="preserve"> in </w:t>
      </w:r>
      <w:r w:rsidR="00ED42BD" w:rsidRPr="00ED42BD">
        <w:rPr>
          <w:rFonts w:cs="Arial"/>
          <w:b/>
        </w:rPr>
        <w:t>Section C2</w:t>
      </w:r>
      <w:r w:rsidR="001906CA" w:rsidRPr="00ED42BD">
        <w:rPr>
          <w:rFonts w:cs="Arial"/>
        </w:rPr>
        <w:t xml:space="preserve"> </w:t>
      </w:r>
      <w:r w:rsidR="009E532D" w:rsidRPr="007F7B52">
        <w:rPr>
          <w:rFonts w:cs="Arial"/>
          <w:color w:val="3576BC"/>
          <w:rPrChange w:id="78" w:author="Lisa Williams" w:date="2025-06-05T10:57:00Z" w16du:dateUtc="2025-06-05T14:57:00Z">
            <w:rPr>
              <w:rFonts w:cs="Arial"/>
              <w:color w:val="548DD4"/>
            </w:rPr>
          </w:rPrChange>
        </w:rPr>
        <w:t>[</w:t>
      </w:r>
      <w:r w:rsidR="001906CA" w:rsidRPr="007F7B52">
        <w:rPr>
          <w:rFonts w:cs="Arial"/>
          <w:i/>
          <w:iCs/>
          <w:color w:val="3576BC"/>
          <w:rPrChange w:id="79" w:author="Lisa Williams" w:date="2025-06-05T10:57:00Z" w16du:dateUtc="2025-06-05T14:57:00Z">
            <w:rPr>
              <w:rFonts w:cs="Arial"/>
              <w:i/>
              <w:iCs/>
              <w:color w:val="548DD4"/>
            </w:rPr>
          </w:rPrChange>
        </w:rPr>
        <w:t>insert reference, as applicable</w:t>
      </w:r>
      <w:r w:rsidR="009E532D" w:rsidRPr="007F7B52">
        <w:rPr>
          <w:rFonts w:cs="Arial"/>
          <w:color w:val="3576BC"/>
          <w:rPrChange w:id="80" w:author="Lisa Williams" w:date="2025-06-05T10:57:00Z" w16du:dateUtc="2025-06-05T14:57:00Z">
            <w:rPr>
              <w:rFonts w:cs="Arial"/>
              <w:color w:val="548DD4"/>
            </w:rPr>
          </w:rPrChange>
        </w:rPr>
        <w:t>]</w:t>
      </w:r>
      <w:r w:rsidR="00E0171E" w:rsidRPr="00ED42BD">
        <w:rPr>
          <w:rFonts w:cs="Arial"/>
        </w:rPr>
        <w:t>.</w:t>
      </w:r>
    </w:p>
    <w:p w14:paraId="6A7D17C4" w14:textId="015037A5" w:rsidR="00241747" w:rsidRPr="007F7B52" w:rsidRDefault="0E7220EE" w:rsidP="002A5469">
      <w:pPr>
        <w:rPr>
          <w:color w:val="3576BC"/>
          <w:rPrChange w:id="81" w:author="Lisa Williams" w:date="2025-06-05T10:57:00Z" w16du:dateUtc="2025-06-05T14:57:00Z">
            <w:rPr>
              <w:color w:val="548DD4"/>
            </w:rPr>
          </w:rPrChange>
        </w:rPr>
      </w:pPr>
      <w:r w:rsidRPr="0E7220EE">
        <w:rPr>
          <w:rFonts w:cs="Arial"/>
        </w:rPr>
        <w:t xml:space="preserve">You can get more information about how you can end your membership by calling: </w:t>
      </w:r>
      <w:r w:rsidRPr="007F7B52">
        <w:rPr>
          <w:color w:val="3576BC"/>
          <w:rPrChange w:id="82" w:author="Lisa Williams" w:date="2025-06-05T10:57:00Z" w16du:dateUtc="2025-06-05T14:57:00Z">
            <w:rPr>
              <w:color w:val="548DD4"/>
            </w:rPr>
          </w:rPrChange>
        </w:rPr>
        <w:t>[</w:t>
      </w:r>
      <w:r w:rsidRPr="007F7B52">
        <w:rPr>
          <w:i/>
          <w:iCs/>
          <w:color w:val="3576BC"/>
          <w:rPrChange w:id="83" w:author="Lisa Williams" w:date="2025-06-05T10:57:00Z" w16du:dateUtc="2025-06-05T14:57:00Z">
            <w:rPr>
              <w:i/>
              <w:iCs/>
              <w:color w:val="548DD4"/>
            </w:rPr>
          </w:rPrChange>
        </w:rPr>
        <w:t>Insert any additional contact information as required by the state</w:t>
      </w:r>
      <w:r w:rsidRPr="007F7B52">
        <w:rPr>
          <w:color w:val="3576BC"/>
          <w:rPrChange w:id="84" w:author="Lisa Williams" w:date="2025-06-05T10:57:00Z" w16du:dateUtc="2025-06-05T14:57:00Z">
            <w:rPr>
              <w:color w:val="548DD4"/>
            </w:rPr>
          </w:rPrChange>
        </w:rPr>
        <w:t>.]</w:t>
      </w:r>
    </w:p>
    <w:p w14:paraId="5C05A69F" w14:textId="1E986A41" w:rsidR="0093704A" w:rsidRPr="00A3525E" w:rsidRDefault="00D87C7C" w:rsidP="00A3525E">
      <w:pPr>
        <w:pStyle w:val="ListParagraph"/>
        <w:rPr>
          <w:rFonts w:cs="Arial"/>
        </w:rPr>
      </w:pPr>
      <w:r>
        <w:rPr>
          <w:rFonts w:cs="Arial"/>
        </w:rPr>
        <w:lastRenderedPageBreak/>
        <w:t>Member Services at the number at the bottom of this page</w:t>
      </w:r>
      <w:r w:rsidR="00A3525E" w:rsidRPr="00A3525E">
        <w:rPr>
          <w:rFonts w:cs="Arial"/>
        </w:rPr>
        <w:t>.</w:t>
      </w:r>
      <w:r>
        <w:rPr>
          <w:rFonts w:cs="Arial"/>
        </w:rPr>
        <w:t xml:space="preserve"> The number for TTY users is listed too.</w:t>
      </w:r>
    </w:p>
    <w:p w14:paraId="51341C99" w14:textId="43B33938" w:rsidR="004C6F7D" w:rsidRPr="00AF0C3E" w:rsidRDefault="004C6F7D" w:rsidP="004C6F7D">
      <w:pPr>
        <w:pStyle w:val="ListParagraph"/>
        <w:suppressAutoHyphens/>
        <w:rPr>
          <w:rFonts w:cs="Arial"/>
        </w:rPr>
      </w:pPr>
      <w:r w:rsidRPr="00AF0C3E">
        <w:rPr>
          <w:rFonts w:cs="Arial"/>
        </w:rPr>
        <w:t>Medicare at 1-800-MEDICARE (1-800-633-4227). TTY users should call 1-877-486-2048.</w:t>
      </w:r>
    </w:p>
    <w:p w14:paraId="0C24925D" w14:textId="0735E02C" w:rsidR="00A3525E" w:rsidRPr="00445428" w:rsidRDefault="00A3525E" w:rsidP="00445428">
      <w:pPr>
        <w:pStyle w:val="ListParagraph"/>
      </w:pPr>
      <w:commentRangeStart w:id="85"/>
      <w:commentRangeStart w:id="86"/>
      <w:r w:rsidRPr="00445428">
        <w:t xml:space="preserve">The State Health Insurance Assistance Program (SHIP), </w:t>
      </w:r>
      <w:r w:rsidR="00B15116" w:rsidRPr="00445428">
        <w:rPr>
          <w:rStyle w:val="IntenseEmphasis"/>
          <w:i w:val="0"/>
          <w:iCs w:val="0"/>
          <w:color w:val="auto"/>
        </w:rPr>
        <w:t>SHINE</w:t>
      </w:r>
      <w:r w:rsidRPr="00445428">
        <w:t xml:space="preserve"> at </w:t>
      </w:r>
      <w:r w:rsidR="00B15116" w:rsidRPr="00445428">
        <w:t>1-800-243-4636. TTY users (people who are deaf, hard of hearing, or speech disabled) may call 1-800-439-2370.</w:t>
      </w:r>
      <w:commentRangeEnd w:id="85"/>
      <w:r w:rsidR="00B15116" w:rsidRPr="00445428">
        <w:rPr>
          <w:rStyle w:val="CommentReference"/>
          <w:sz w:val="22"/>
          <w:szCs w:val="22"/>
        </w:rPr>
        <w:commentReference w:id="85"/>
      </w:r>
      <w:commentRangeEnd w:id="86"/>
      <w:r w:rsidR="00CD2601" w:rsidRPr="00445428">
        <w:rPr>
          <w:rStyle w:val="CommentReference"/>
          <w:sz w:val="22"/>
          <w:szCs w:val="22"/>
        </w:rPr>
        <w:commentReference w:id="86"/>
      </w:r>
    </w:p>
    <w:p w14:paraId="1D6C9929" w14:textId="38E5B640" w:rsidR="00504290" w:rsidRPr="007F7B52" w:rsidRDefault="0052096E">
      <w:pPr>
        <w:rPr>
          <w:color w:val="3576BC"/>
          <w:rPrChange w:id="87" w:author="Lisa Williams" w:date="2025-06-05T10:57:00Z" w16du:dateUtc="2025-06-05T14:57:00Z">
            <w:rPr>
              <w:color w:val="548DD4"/>
            </w:rPr>
          </w:rPrChange>
        </w:rPr>
      </w:pPr>
      <w:r w:rsidRPr="007F7B52">
        <w:rPr>
          <w:color w:val="3576BC"/>
          <w:rPrChange w:id="88" w:author="Lisa Williams" w:date="2025-06-05T10:57:00Z" w16du:dateUtc="2025-06-05T14:57:00Z">
            <w:rPr>
              <w:color w:val="548DD4"/>
            </w:rPr>
          </w:rPrChange>
        </w:rPr>
        <w:t>[</w:t>
      </w:r>
      <w:r w:rsidR="00907A84" w:rsidRPr="007F7B52">
        <w:rPr>
          <w:i/>
          <w:color w:val="3576BC"/>
          <w:rPrChange w:id="89" w:author="Lisa Williams" w:date="2025-06-05T10:57:00Z" w16du:dateUtc="2025-06-05T14:57:00Z">
            <w:rPr>
              <w:i/>
              <w:color w:val="548DD4"/>
            </w:rPr>
          </w:rPrChange>
        </w:rPr>
        <w:t>Optional language for inclusion by plans</w:t>
      </w:r>
      <w:r w:rsidR="00907A84" w:rsidRPr="007F7B52">
        <w:rPr>
          <w:iCs/>
          <w:color w:val="3576BC"/>
          <w:rPrChange w:id="90" w:author="Lisa Williams" w:date="2025-06-05T10:57:00Z" w16du:dateUtc="2025-06-05T14:57:00Z">
            <w:rPr>
              <w:iCs/>
              <w:color w:val="548DD4"/>
            </w:rPr>
          </w:rPrChange>
        </w:rPr>
        <w:t xml:space="preserve">. </w:t>
      </w:r>
      <w:r w:rsidR="00504290" w:rsidRPr="007F7B52">
        <w:rPr>
          <w:color w:val="3576BC"/>
          <w:rPrChange w:id="91" w:author="Lisa Williams" w:date="2025-06-05T10:57:00Z" w16du:dateUtc="2025-06-05T14:57:00Z">
            <w:rPr>
              <w:color w:val="548DD4"/>
            </w:rPr>
          </w:rPrChange>
        </w:rPr>
        <w:t>NOTE: If you’re in a drug management program</w:t>
      </w:r>
      <w:r w:rsidR="00F83835" w:rsidRPr="007F7B52">
        <w:rPr>
          <w:color w:val="3576BC"/>
          <w:rPrChange w:id="92" w:author="Lisa Williams" w:date="2025-06-05T10:57:00Z" w16du:dateUtc="2025-06-05T14:57:00Z">
            <w:rPr>
              <w:color w:val="548DD4"/>
            </w:rPr>
          </w:rPrChange>
        </w:rPr>
        <w:t xml:space="preserve"> (DMP)</w:t>
      </w:r>
      <w:r w:rsidR="00504290" w:rsidRPr="007F7B52">
        <w:rPr>
          <w:color w:val="3576BC"/>
          <w:rPrChange w:id="93" w:author="Lisa Williams" w:date="2025-06-05T10:57:00Z" w16du:dateUtc="2025-06-05T14:57:00Z">
            <w:rPr>
              <w:color w:val="548DD4"/>
            </w:rPr>
          </w:rPrChange>
        </w:rPr>
        <w:t xml:space="preserve">, you may not be able to change plans. </w:t>
      </w:r>
      <w:r w:rsidR="00CE69B3" w:rsidRPr="007F7B52">
        <w:rPr>
          <w:color w:val="3576BC"/>
          <w:rPrChange w:id="94" w:author="Lisa Williams" w:date="2025-06-05T10:57:00Z" w16du:dateUtc="2025-06-05T14:57:00Z">
            <w:rPr>
              <w:color w:val="548DD4"/>
            </w:rPr>
          </w:rPrChange>
        </w:rPr>
        <w:t xml:space="preserve">Refer to </w:t>
      </w:r>
      <w:r w:rsidR="00504290" w:rsidRPr="007F7B52">
        <w:rPr>
          <w:b/>
          <w:bCs/>
          <w:color w:val="3576BC"/>
          <w:rPrChange w:id="95" w:author="Lisa Williams" w:date="2025-06-05T10:57:00Z" w16du:dateUtc="2025-06-05T14:57:00Z">
            <w:rPr>
              <w:b/>
              <w:bCs/>
              <w:color w:val="548DD4"/>
            </w:rPr>
          </w:rPrChange>
        </w:rPr>
        <w:t>Chapter 5</w:t>
      </w:r>
      <w:r w:rsidR="00504290" w:rsidRPr="007F7B52">
        <w:rPr>
          <w:color w:val="3576BC"/>
          <w:rPrChange w:id="96" w:author="Lisa Williams" w:date="2025-06-05T10:57:00Z" w16du:dateUtc="2025-06-05T14:57:00Z">
            <w:rPr>
              <w:color w:val="548DD4"/>
            </w:rPr>
          </w:rPrChange>
        </w:rPr>
        <w:t xml:space="preserve"> </w:t>
      </w:r>
      <w:r w:rsidR="00122C06" w:rsidRPr="007F7B52">
        <w:rPr>
          <w:color w:val="3576BC"/>
          <w:rPrChange w:id="97" w:author="Lisa Williams" w:date="2025-06-05T10:57:00Z" w16du:dateUtc="2025-06-05T14:57:00Z">
            <w:rPr>
              <w:color w:val="548DD4"/>
            </w:rPr>
          </w:rPrChange>
        </w:rPr>
        <w:t xml:space="preserve">of </w:t>
      </w:r>
      <w:r w:rsidR="00F34FFE" w:rsidRPr="007F7B52">
        <w:rPr>
          <w:color w:val="3576BC"/>
          <w:rPrChange w:id="98" w:author="Lisa Williams" w:date="2025-06-05T10:57:00Z" w16du:dateUtc="2025-06-05T14:57:00Z">
            <w:rPr>
              <w:color w:val="548DD4"/>
            </w:rPr>
          </w:rPrChange>
        </w:rPr>
        <w:t>this</w:t>
      </w:r>
      <w:r w:rsidR="00122C06" w:rsidRPr="007F7B52">
        <w:rPr>
          <w:color w:val="3576BC"/>
          <w:rPrChange w:id="99" w:author="Lisa Williams" w:date="2025-06-05T10:57:00Z" w16du:dateUtc="2025-06-05T14:57:00Z">
            <w:rPr>
              <w:color w:val="548DD4"/>
            </w:rPr>
          </w:rPrChange>
        </w:rPr>
        <w:t xml:space="preserve"> </w:t>
      </w:r>
      <w:r w:rsidR="00122C06" w:rsidRPr="007F7B52">
        <w:rPr>
          <w:i/>
          <w:iCs/>
          <w:color w:val="3576BC"/>
          <w:rPrChange w:id="100" w:author="Lisa Williams" w:date="2025-06-05T10:57:00Z" w16du:dateUtc="2025-06-05T14:57:00Z">
            <w:rPr>
              <w:i/>
              <w:iCs/>
              <w:color w:val="548DD4"/>
            </w:rPr>
          </w:rPrChange>
        </w:rPr>
        <w:t>Member Handbook</w:t>
      </w:r>
      <w:r w:rsidR="00122C06" w:rsidRPr="007F7B52">
        <w:rPr>
          <w:color w:val="3576BC"/>
          <w:rPrChange w:id="101" w:author="Lisa Williams" w:date="2025-06-05T10:57:00Z" w16du:dateUtc="2025-06-05T14:57:00Z">
            <w:rPr>
              <w:color w:val="548DD4"/>
            </w:rPr>
          </w:rPrChange>
        </w:rPr>
        <w:t xml:space="preserve"> </w:t>
      </w:r>
      <w:r w:rsidR="00504290" w:rsidRPr="007F7B52">
        <w:rPr>
          <w:color w:val="3576BC"/>
          <w:rPrChange w:id="102" w:author="Lisa Williams" w:date="2025-06-05T10:57:00Z" w16du:dateUtc="2025-06-05T14:57:00Z">
            <w:rPr>
              <w:color w:val="548DD4"/>
            </w:rPr>
          </w:rPrChange>
        </w:rPr>
        <w:t>for information about drug management programs.</w:t>
      </w:r>
      <w:r w:rsidRPr="007F7B52">
        <w:rPr>
          <w:color w:val="3576BC"/>
          <w:rPrChange w:id="103" w:author="Lisa Williams" w:date="2025-06-05T10:57:00Z" w16du:dateUtc="2025-06-05T14:57:00Z">
            <w:rPr>
              <w:color w:val="548DD4"/>
            </w:rPr>
          </w:rPrChange>
        </w:rPr>
        <w:t>]</w:t>
      </w:r>
    </w:p>
    <w:p w14:paraId="34C8E7FD" w14:textId="21EDB036" w:rsidR="00241747" w:rsidRPr="00AF0C3E" w:rsidRDefault="00241747" w:rsidP="009B68F6">
      <w:pPr>
        <w:pStyle w:val="Heading1"/>
        <w:rPr>
          <w:rFonts w:cs="Arial"/>
        </w:rPr>
      </w:pPr>
      <w:bookmarkStart w:id="104" w:name="_Toc348618641"/>
      <w:bookmarkStart w:id="105" w:name="_Toc453318971"/>
      <w:bookmarkStart w:id="106" w:name="_Toc453319541"/>
      <w:bookmarkStart w:id="107" w:name="_Toc197509188"/>
      <w:bookmarkStart w:id="108" w:name="_Hlk187128629"/>
      <w:r w:rsidRPr="00AF0C3E">
        <w:rPr>
          <w:rFonts w:cs="Arial"/>
        </w:rPr>
        <w:t xml:space="preserve">How </w:t>
      </w:r>
      <w:r w:rsidR="00B93EC9" w:rsidRPr="00AF0C3E">
        <w:rPr>
          <w:rFonts w:cs="Arial"/>
        </w:rPr>
        <w:t>to</w:t>
      </w:r>
      <w:r w:rsidRPr="00AF0C3E">
        <w:rPr>
          <w:rFonts w:cs="Arial"/>
        </w:rPr>
        <w:t xml:space="preserve"> end your membership in our plan</w:t>
      </w:r>
      <w:bookmarkEnd w:id="104"/>
      <w:bookmarkEnd w:id="105"/>
      <w:bookmarkEnd w:id="106"/>
      <w:bookmarkEnd w:id="107"/>
    </w:p>
    <w:p w14:paraId="1A7893C7" w14:textId="3DB369BE" w:rsidR="000971D5" w:rsidRDefault="000971D5" w:rsidP="00AE6EE4">
      <w:pPr>
        <w:rPr>
          <w:rFonts w:cs="Arial"/>
        </w:rPr>
      </w:pPr>
      <w:r w:rsidRPr="00AF0C3E">
        <w:rPr>
          <w:rFonts w:cs="Arial"/>
        </w:rPr>
        <w:t>If you decide to end your membership</w:t>
      </w:r>
      <w:r w:rsidR="00C20078">
        <w:rPr>
          <w:rFonts w:cs="Arial"/>
        </w:rPr>
        <w:t xml:space="preserve"> </w:t>
      </w:r>
      <w:r w:rsidR="007945B2" w:rsidRPr="00B63A08">
        <w:rPr>
          <w:rFonts w:cs="Arial"/>
        </w:rPr>
        <w:t>you can enroll in another Medicare plan or switch to Original Medicare. However, if you want to switch from our plan to Original Medicare but you have</w:t>
      </w:r>
      <w:del w:id="109" w:author="MMCO" w:date="2025-04-14T19:25:00Z">
        <w:r w:rsidR="007945B2" w:rsidRPr="00B63A08" w:rsidDel="00F31EEB">
          <w:rPr>
            <w:rFonts w:cs="Arial"/>
          </w:rPr>
          <w:delText xml:space="preserve"> </w:delText>
        </w:r>
      </w:del>
      <w:r w:rsidR="007945B2" w:rsidRPr="00B63A08">
        <w:rPr>
          <w:rFonts w:cs="Arial"/>
        </w:rPr>
        <w:t>n</w:t>
      </w:r>
      <w:ins w:id="110" w:author="MMCO" w:date="2025-04-14T19:25:00Z">
        <w:r w:rsidR="00F31EEB">
          <w:rPr>
            <w:rFonts w:cs="Arial"/>
          </w:rPr>
          <w:t>’</w:t>
        </w:r>
      </w:ins>
      <w:del w:id="111" w:author="MMCO" w:date="2025-04-14T19:25:00Z">
        <w:r w:rsidR="007945B2" w:rsidRPr="00B63A08" w:rsidDel="00F31EEB">
          <w:rPr>
            <w:rFonts w:cs="Arial"/>
          </w:rPr>
          <w:delText>o</w:delText>
        </w:r>
      </w:del>
      <w:r w:rsidR="007945B2" w:rsidRPr="00B63A08">
        <w:rPr>
          <w:rFonts w:cs="Arial"/>
        </w:rPr>
        <w:t xml:space="preserve">t selected a separate Medicare drug plan, you must ask to be disenrolled from our plan. There are two ways you can ask to be disenrolled: </w:t>
      </w:r>
    </w:p>
    <w:p w14:paraId="44EC643C" w14:textId="063D4607" w:rsidR="00D733E7" w:rsidRPr="00D733E7" w:rsidRDefault="00D733E7" w:rsidP="00D733E7">
      <w:pPr>
        <w:pStyle w:val="ListParagraph"/>
      </w:pPr>
      <w:r w:rsidRPr="00B63A08">
        <w:t xml:space="preserve">You can make a request in writing to us. Contact Member Services at the number at the bottom of this page if you need more information on how to do this. </w:t>
      </w:r>
    </w:p>
    <w:p w14:paraId="07FDDC5C" w14:textId="700AE92B" w:rsidR="00BD1B13" w:rsidRDefault="000971D5" w:rsidP="00C510DE">
      <w:pPr>
        <w:pStyle w:val="ListParagraph"/>
        <w:rPr>
          <w:rFonts w:cs="Arial"/>
        </w:rPr>
      </w:pPr>
      <w:r w:rsidRPr="00AF0C3E">
        <w:rPr>
          <w:rFonts w:cs="Arial"/>
        </w:rPr>
        <w:t xml:space="preserve">Call Medicare at 1-800-MEDICARE (1-800-633-4227).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 xml:space="preserve">1-877-486-2048. When you call 1-800-MEDICARE, you can also enroll in another Medicare health or drug plan. More information on getting your Medicare services when you leave our plan is in the chart on page </w:t>
      </w:r>
      <w:r w:rsidRPr="001C0B43">
        <w:rPr>
          <w:rFonts w:cs="Arial"/>
        </w:rPr>
        <w:t>&lt;page number&gt;</w:t>
      </w:r>
      <w:r w:rsidRPr="00907A84">
        <w:rPr>
          <w:rFonts w:cs="Arial"/>
        </w:rPr>
        <w:t>.</w:t>
      </w:r>
    </w:p>
    <w:p w14:paraId="328E2A35" w14:textId="346307CD" w:rsidR="00123669" w:rsidRPr="00024155" w:rsidRDefault="001A0F6B" w:rsidP="006D6C7F">
      <w:pPr>
        <w:pStyle w:val="ListParagraph"/>
        <w:numPr>
          <w:ilvl w:val="0"/>
          <w:numId w:val="16"/>
        </w:numPr>
        <w:ind w:left="720"/>
        <w:rPr>
          <w:i/>
        </w:rPr>
      </w:pPr>
      <w:commentRangeStart w:id="112"/>
      <w:commentRangeStart w:id="113"/>
      <w:commentRangeEnd w:id="112"/>
      <w:r w:rsidRPr="0010565D">
        <w:rPr>
          <w:rStyle w:val="CommentReference"/>
        </w:rPr>
        <w:commentReference w:id="112"/>
      </w:r>
      <w:commentRangeEnd w:id="113"/>
      <w:r w:rsidR="0010565D" w:rsidRPr="0010565D">
        <w:rPr>
          <w:rStyle w:val="CommentReference"/>
        </w:rPr>
        <w:commentReference w:id="113"/>
      </w:r>
      <w:r w:rsidR="00137B25" w:rsidRPr="00024155">
        <w:rPr>
          <w:b/>
          <w:bCs/>
        </w:rPr>
        <w:t>Section C</w:t>
      </w:r>
      <w:r w:rsidR="00137B25" w:rsidRPr="00024155">
        <w:t xml:space="preserve"> below includes steps that you can take to enroll in a different plan, which will also end your membership in our plan.</w:t>
      </w:r>
    </w:p>
    <w:p w14:paraId="27CE0D61" w14:textId="4CDB4C53" w:rsidR="00BD1B13" w:rsidRPr="00AF0C3E" w:rsidRDefault="004D6268" w:rsidP="009B68F6">
      <w:pPr>
        <w:pStyle w:val="Heading1"/>
        <w:rPr>
          <w:rFonts w:cs="Arial"/>
        </w:rPr>
      </w:pPr>
      <w:bookmarkStart w:id="114" w:name="_Toc453318973"/>
      <w:bookmarkStart w:id="115" w:name="_Toc453319543"/>
      <w:bookmarkStart w:id="116" w:name="_Toc197509189"/>
      <w:bookmarkEnd w:id="108"/>
      <w:r w:rsidRPr="00AF0C3E">
        <w:rPr>
          <w:rFonts w:cs="Arial"/>
        </w:rPr>
        <w:t>H</w:t>
      </w:r>
      <w:r w:rsidR="00E75D60" w:rsidRPr="00AF0C3E">
        <w:rPr>
          <w:rFonts w:cs="Arial"/>
        </w:rPr>
        <w:t xml:space="preserve">ow </w:t>
      </w:r>
      <w:r w:rsidRPr="00AF0C3E">
        <w:rPr>
          <w:rFonts w:cs="Arial"/>
        </w:rPr>
        <w:t>t</w:t>
      </w:r>
      <w:r w:rsidR="00F01E00" w:rsidRPr="00AF0C3E">
        <w:rPr>
          <w:rFonts w:cs="Arial"/>
        </w:rPr>
        <w:t xml:space="preserve">o get Medicare and </w:t>
      </w:r>
      <w:r w:rsidR="00B15116">
        <w:rPr>
          <w:rFonts w:cs="Arial"/>
        </w:rPr>
        <w:t xml:space="preserve">MassHealth </w:t>
      </w:r>
      <w:r w:rsidR="00E75D60" w:rsidRPr="00AF0C3E">
        <w:rPr>
          <w:rFonts w:cs="Arial"/>
        </w:rPr>
        <w:t>services</w:t>
      </w:r>
      <w:bookmarkEnd w:id="114"/>
      <w:bookmarkEnd w:id="115"/>
      <w:r w:rsidR="00AD04EA">
        <w:rPr>
          <w:rFonts w:cs="Arial"/>
        </w:rPr>
        <w:t xml:space="preserve"> separately</w:t>
      </w:r>
      <w:bookmarkEnd w:id="116"/>
    </w:p>
    <w:p w14:paraId="15E7942C" w14:textId="5CC3CABE" w:rsidR="00C1767C" w:rsidRDefault="009E532D" w:rsidP="00C1767C">
      <w:bookmarkStart w:id="117" w:name="_Toc453318974"/>
      <w:bookmarkStart w:id="118" w:name="_Toc453319544"/>
      <w:r w:rsidRPr="007F7B52">
        <w:rPr>
          <w:color w:val="3576BC"/>
          <w:rPrChange w:id="119" w:author="Lisa Williams" w:date="2025-06-05T10:57:00Z" w16du:dateUtc="2025-06-05T14:57:00Z">
            <w:rPr>
              <w:color w:val="548DD4"/>
            </w:rPr>
          </w:rPrChange>
        </w:rPr>
        <w:t>[</w:t>
      </w:r>
      <w:r w:rsidR="00137B25" w:rsidRPr="007F7B52">
        <w:rPr>
          <w:i/>
          <w:iCs/>
          <w:color w:val="3576BC"/>
          <w:rPrChange w:id="120" w:author="Lisa Williams" w:date="2025-06-05T10:57:00Z" w16du:dateUtc="2025-06-05T14:57:00Z">
            <w:rPr>
              <w:i/>
              <w:iCs/>
              <w:color w:val="548DD4"/>
            </w:rPr>
          </w:rPrChange>
        </w:rPr>
        <w:t xml:space="preserve">Update this </w:t>
      </w:r>
      <w:r w:rsidR="00665E50" w:rsidRPr="007F7B52">
        <w:rPr>
          <w:i/>
          <w:iCs/>
          <w:color w:val="3576BC"/>
          <w:rPrChange w:id="121" w:author="Lisa Williams" w:date="2025-06-05T10:57:00Z" w16du:dateUtc="2025-06-05T14:57:00Z">
            <w:rPr>
              <w:i/>
              <w:iCs/>
              <w:color w:val="548DD4"/>
            </w:rPr>
          </w:rPrChange>
        </w:rPr>
        <w:t>section</w:t>
      </w:r>
      <w:r w:rsidR="00137B25" w:rsidRPr="007F7B52">
        <w:rPr>
          <w:i/>
          <w:iCs/>
          <w:color w:val="3576BC"/>
          <w:rPrChange w:id="122" w:author="Lisa Williams" w:date="2025-06-05T10:57:00Z" w16du:dateUtc="2025-06-05T14:57:00Z">
            <w:rPr>
              <w:i/>
              <w:iCs/>
              <w:color w:val="548DD4"/>
            </w:rPr>
          </w:rPrChange>
        </w:rPr>
        <w:t xml:space="preserve"> as needed to include appropriate Medicaid information</w:t>
      </w:r>
      <w:r w:rsidR="00137B25" w:rsidRPr="007F7B52">
        <w:rPr>
          <w:color w:val="3576BC"/>
          <w:rPrChange w:id="123" w:author="Lisa Williams" w:date="2025-06-05T10:57:00Z" w16du:dateUtc="2025-06-05T14:57:00Z">
            <w:rPr>
              <w:color w:val="548DD4"/>
            </w:rPr>
          </w:rPrChange>
        </w:rPr>
        <w:t>.</w:t>
      </w:r>
      <w:r w:rsidRPr="007F7B52">
        <w:rPr>
          <w:color w:val="3576BC"/>
          <w:rPrChange w:id="124" w:author="Lisa Williams" w:date="2025-06-05T10:57:00Z" w16du:dateUtc="2025-06-05T14:57:00Z">
            <w:rPr>
              <w:color w:val="548DD4"/>
            </w:rPr>
          </w:rPrChange>
        </w:rPr>
        <w:t>]</w:t>
      </w:r>
      <w:r w:rsidR="00137B25" w:rsidRPr="007F7B52">
        <w:rPr>
          <w:color w:val="3576BC"/>
          <w:rPrChange w:id="125" w:author="Lisa Williams" w:date="2025-06-05T10:57:00Z" w16du:dateUtc="2025-06-05T14:57:00Z">
            <w:rPr>
              <w:color w:val="548DD4"/>
            </w:rPr>
          </w:rPrChange>
        </w:rPr>
        <w:t xml:space="preserve"> </w:t>
      </w:r>
      <w:r w:rsidR="00C1767C">
        <w:t xml:space="preserve">You have choices about getting your Medicare and </w:t>
      </w:r>
      <w:r w:rsidR="009C1265">
        <w:t>Medicaid</w:t>
      </w:r>
      <w:r w:rsidR="00C1767C">
        <w:t xml:space="preserve"> services if you choose to leave our plan.</w:t>
      </w:r>
    </w:p>
    <w:p w14:paraId="131C963B" w14:textId="775BEFCA" w:rsidR="00E75D60" w:rsidRPr="00AF0C3E" w:rsidRDefault="00ED42BD" w:rsidP="00EF1D88">
      <w:pPr>
        <w:pStyle w:val="Heading2"/>
        <w:rPr>
          <w:rFonts w:cs="Arial"/>
        </w:rPr>
      </w:pPr>
      <w:bookmarkStart w:id="126" w:name="_Toc197509190"/>
      <w:r>
        <w:rPr>
          <w:rFonts w:cs="Arial"/>
        </w:rPr>
        <w:t>C</w:t>
      </w:r>
      <w:r w:rsidR="00D60910" w:rsidRPr="00AF0C3E">
        <w:rPr>
          <w:rFonts w:cs="Arial"/>
        </w:rPr>
        <w:t xml:space="preserve">1. </w:t>
      </w:r>
      <w:r w:rsidR="00097944">
        <w:rPr>
          <w:rFonts w:cs="Arial"/>
        </w:rPr>
        <w:t>Y</w:t>
      </w:r>
      <w:r w:rsidR="004D6268" w:rsidRPr="00AF0C3E">
        <w:rPr>
          <w:rFonts w:cs="Arial"/>
        </w:rPr>
        <w:t>our</w:t>
      </w:r>
      <w:r w:rsidR="00E75D60" w:rsidRPr="00AF0C3E">
        <w:rPr>
          <w:rFonts w:cs="Arial"/>
        </w:rPr>
        <w:t xml:space="preserve"> Medicare services</w:t>
      </w:r>
      <w:bookmarkEnd w:id="117"/>
      <w:bookmarkEnd w:id="118"/>
      <w:bookmarkEnd w:id="126"/>
    </w:p>
    <w:p w14:paraId="2DFE9E2B" w14:textId="654F17C1" w:rsidR="00CD3CE4" w:rsidRPr="00AF0C3E" w:rsidRDefault="00CD3CE4" w:rsidP="00D60910">
      <w:pPr>
        <w:rPr>
          <w:rFonts w:cs="Arial"/>
        </w:rPr>
      </w:pPr>
      <w:r w:rsidRPr="00AF0C3E">
        <w:rPr>
          <w:rFonts w:cs="Arial"/>
        </w:rPr>
        <w:t>You have three options for g</w:t>
      </w:r>
      <w:r w:rsidR="00B77929" w:rsidRPr="00AF0C3E">
        <w:rPr>
          <w:rFonts w:cs="Arial"/>
        </w:rPr>
        <w:t>etting your Medicare services</w:t>
      </w:r>
      <w:r w:rsidR="00137B25">
        <w:rPr>
          <w:rFonts w:cs="Arial"/>
        </w:rPr>
        <w:t xml:space="preserve"> listed below</w:t>
      </w:r>
      <w:r w:rsidR="0041499F" w:rsidRPr="0041499F">
        <w:rPr>
          <w:rFonts w:cs="Arial"/>
        </w:rPr>
        <w:t xml:space="preserve"> </w:t>
      </w:r>
      <w:bookmarkStart w:id="127" w:name="_Hlk164241802"/>
      <w:r w:rsidR="0041499F">
        <w:rPr>
          <w:rFonts w:cs="Arial"/>
        </w:rPr>
        <w:t>any month of the year</w:t>
      </w:r>
      <w:r w:rsidR="0041499F" w:rsidRPr="00AF0C3E">
        <w:rPr>
          <w:rFonts w:cs="Arial"/>
        </w:rPr>
        <w:t xml:space="preserve">. </w:t>
      </w:r>
      <w:r w:rsidR="0041499F">
        <w:rPr>
          <w:rFonts w:cs="Arial"/>
        </w:rPr>
        <w:t xml:space="preserve">You have an additional option listed below during certain times of the year including the </w:t>
      </w:r>
      <w:commentRangeStart w:id="128"/>
      <w:r w:rsidR="00A8192A">
        <w:rPr>
          <w:rFonts w:cs="Arial"/>
          <w:b/>
          <w:bCs/>
        </w:rPr>
        <w:t>Open</w:t>
      </w:r>
      <w:commentRangeEnd w:id="128"/>
      <w:r w:rsidR="00A8192A">
        <w:rPr>
          <w:rStyle w:val="CommentReference"/>
        </w:rPr>
        <w:commentReference w:id="128"/>
      </w:r>
      <w:r w:rsidR="0041499F">
        <w:rPr>
          <w:rFonts w:cs="Arial"/>
          <w:b/>
          <w:bCs/>
        </w:rPr>
        <w:t xml:space="preserve"> Enrollment Period </w:t>
      </w:r>
      <w:r w:rsidR="0041499F">
        <w:rPr>
          <w:rFonts w:cs="Arial"/>
        </w:rPr>
        <w:t xml:space="preserve">and the </w:t>
      </w:r>
      <w:r w:rsidR="0041499F">
        <w:rPr>
          <w:rFonts w:cs="Arial"/>
          <w:b/>
          <w:bCs/>
        </w:rPr>
        <w:t xml:space="preserve">Medicare Advantage Open Enrollment Period </w:t>
      </w:r>
      <w:r w:rsidR="0041499F">
        <w:rPr>
          <w:rFonts w:cs="Arial"/>
        </w:rPr>
        <w:t xml:space="preserve">or other situations </w:t>
      </w:r>
      <w:r w:rsidR="0041499F">
        <w:rPr>
          <w:rFonts w:cs="Arial"/>
        </w:rPr>
        <w:lastRenderedPageBreak/>
        <w:t xml:space="preserve">described in </w:t>
      </w:r>
      <w:r w:rsidR="0041499F" w:rsidRPr="007E0F34">
        <w:rPr>
          <w:rFonts w:cs="Arial"/>
          <w:b/>
          <w:bCs/>
        </w:rPr>
        <w:t>Section A</w:t>
      </w:r>
      <w:r w:rsidR="00B77929" w:rsidRPr="00AF0C3E">
        <w:rPr>
          <w:rFonts w:cs="Arial"/>
        </w:rPr>
        <w:t xml:space="preserve">. </w:t>
      </w:r>
      <w:bookmarkEnd w:id="127"/>
      <w:r w:rsidRPr="00AF0C3E">
        <w:rPr>
          <w:rFonts w:cs="Arial"/>
        </w:rPr>
        <w:t>By choosing one of these options, you automatically end your membership in our</w:t>
      </w:r>
      <w:r w:rsidR="00C1767C">
        <w:rPr>
          <w:rFonts w:cs="Arial"/>
        </w:rPr>
        <w:t xml:space="preserve"> </w:t>
      </w:r>
      <w:r w:rsidRPr="00AF0C3E">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8 Table depicting How to get Medicare and Medicaid services separately"/>
        <w:tblDescription w:val="Pg. 5-8 Table depicting How to get Medicare and Medicaid services separately"/>
      </w:tblPr>
      <w:tblGrid>
        <w:gridCol w:w="4752"/>
        <w:gridCol w:w="4752"/>
      </w:tblGrid>
      <w:tr w:rsidR="00E75D60" w:rsidRPr="00AF0C3E" w14:paraId="1544A6B2" w14:textId="77777777" w:rsidTr="00B50A35">
        <w:trPr>
          <w:cantSplit/>
          <w:trHeight w:val="1155"/>
        </w:trPr>
        <w:tc>
          <w:tcPr>
            <w:tcW w:w="4752" w:type="dxa"/>
            <w:shd w:val="clear" w:color="auto" w:fill="auto"/>
            <w:tcMar>
              <w:left w:w="216" w:type="dxa"/>
              <w:right w:w="288" w:type="dxa"/>
            </w:tcMar>
          </w:tcPr>
          <w:p w14:paraId="1C069690" w14:textId="77777777" w:rsidR="00E75D60" w:rsidRPr="00AF0C3E" w:rsidRDefault="00E75D60" w:rsidP="0064502E">
            <w:pPr>
              <w:rPr>
                <w:rFonts w:cs="Arial"/>
                <w:b/>
              </w:rPr>
            </w:pPr>
            <w:r w:rsidRPr="00AF0C3E">
              <w:rPr>
                <w:rFonts w:cs="Arial"/>
                <w:b/>
              </w:rPr>
              <w:t>1. You can change to:</w:t>
            </w:r>
          </w:p>
          <w:p w14:paraId="43CADBF8" w14:textId="745A88F0" w:rsidR="00E75D60" w:rsidRPr="00AF0C3E" w:rsidRDefault="009A3098" w:rsidP="00FA34B2">
            <w:pPr>
              <w:rPr>
                <w:rFonts w:cs="Arial"/>
                <w:snapToGrid w:val="0"/>
              </w:rPr>
            </w:pPr>
            <w:r w:rsidRPr="00AF0C3E">
              <w:rPr>
                <w:rFonts w:cs="Arial"/>
                <w:b/>
              </w:rPr>
              <w:t>A</w:t>
            </w:r>
            <w:r w:rsidR="004C6F7D">
              <w:rPr>
                <w:rFonts w:cs="Arial"/>
                <w:b/>
              </w:rPr>
              <w:t>nother</w:t>
            </w:r>
            <w:r w:rsidRPr="00AF0C3E">
              <w:rPr>
                <w:rFonts w:cs="Arial"/>
                <w:b/>
              </w:rPr>
              <w:t xml:space="preserve"> </w:t>
            </w:r>
            <w:r w:rsidR="0041499F">
              <w:rPr>
                <w:rFonts w:cs="Arial"/>
                <w:b/>
              </w:rPr>
              <w:t>plan that provides your Medicare and most or all of your Medicaid benefits and services in one plan, also known as an integrated dual-eligible special needs plan (D-SNP)</w:t>
            </w:r>
            <w:r w:rsidR="001A0F6B">
              <w:rPr>
                <w:rFonts w:cs="Arial"/>
                <w:b/>
              </w:rPr>
              <w:t xml:space="preserve"> or a Program of All-inclusive Care for the Elderly (PACE)</w:t>
            </w:r>
            <w:ins w:id="129" w:author="MMCO" w:date="2025-05-07T11:05:00Z" w16du:dateUtc="2025-05-07T15:05:00Z">
              <w:r w:rsidR="002B5EF0">
                <w:rPr>
                  <w:rFonts w:cs="Arial"/>
                  <w:b/>
                </w:rPr>
                <w:t>.</w:t>
              </w:r>
            </w:ins>
          </w:p>
        </w:tc>
        <w:tc>
          <w:tcPr>
            <w:tcW w:w="4752" w:type="dxa"/>
            <w:shd w:val="clear" w:color="auto" w:fill="auto"/>
            <w:tcMar>
              <w:top w:w="72" w:type="dxa"/>
              <w:left w:w="216" w:type="dxa"/>
              <w:bottom w:w="72" w:type="dxa"/>
              <w:right w:w="288" w:type="dxa"/>
            </w:tcMar>
          </w:tcPr>
          <w:p w14:paraId="586581C6" w14:textId="77777777" w:rsidR="00E75D60" w:rsidRPr="00AF0C3E" w:rsidRDefault="00E75D60" w:rsidP="0064502E">
            <w:pPr>
              <w:rPr>
                <w:rFonts w:cs="Arial"/>
                <w:b/>
              </w:rPr>
            </w:pPr>
            <w:r w:rsidRPr="00AF0C3E">
              <w:rPr>
                <w:rFonts w:cs="Arial"/>
                <w:b/>
              </w:rPr>
              <w:t>Here is what to do:</w:t>
            </w:r>
          </w:p>
          <w:p w14:paraId="49306A1D" w14:textId="39AF1072" w:rsidR="00E75D60" w:rsidRPr="00AF0C3E" w:rsidRDefault="00E75D60" w:rsidP="0064502E">
            <w:pPr>
              <w:rPr>
                <w:rFonts w:cs="Arial"/>
              </w:rPr>
            </w:pPr>
            <w:r w:rsidRPr="00AF0C3E">
              <w:rPr>
                <w:rFonts w:cs="Arial"/>
              </w:rPr>
              <w:t>Call Medicare at 1-800-MEDICARE (1-800-633-4227). TTY users should call 1-877-486-2048</w:t>
            </w:r>
            <w:r w:rsidR="001A0F6B">
              <w:rPr>
                <w:rFonts w:cs="Arial"/>
              </w:rPr>
              <w:t xml:space="preserve"> </w:t>
            </w:r>
            <w:r w:rsidR="00E26321">
              <w:rPr>
                <w:rFonts w:cs="Arial"/>
              </w:rPr>
              <w:t>t</w:t>
            </w:r>
            <w:commentRangeStart w:id="130"/>
            <w:r w:rsidR="001A0F6B">
              <w:rPr>
                <w:rFonts w:cs="Arial"/>
              </w:rPr>
              <w:t xml:space="preserve">o enroll in a </w:t>
            </w:r>
            <w:r w:rsidR="00A417EB">
              <w:rPr>
                <w:rFonts w:cs="Arial"/>
              </w:rPr>
              <w:t>new integrated D-SNP</w:t>
            </w:r>
            <w:commentRangeEnd w:id="130"/>
            <w:r w:rsidR="00585682">
              <w:rPr>
                <w:rStyle w:val="CommentReference"/>
              </w:rPr>
              <w:commentReference w:id="130"/>
            </w:r>
            <w:r w:rsidR="001A0F6B">
              <w:rPr>
                <w:rFonts w:cs="Arial"/>
              </w:rPr>
              <w:t>.</w:t>
            </w:r>
          </w:p>
          <w:p w14:paraId="682364BE" w14:textId="6FE1D61E" w:rsidR="00B5665B" w:rsidRPr="00024155" w:rsidRDefault="00B5665B" w:rsidP="0064502E">
            <w:r w:rsidRPr="00024155">
              <w:t>For P</w:t>
            </w:r>
            <w:r w:rsidR="00F52467" w:rsidRPr="00024155">
              <w:t xml:space="preserve">rogram </w:t>
            </w:r>
            <w:r w:rsidR="00D26910" w:rsidRPr="00024155">
              <w:t xml:space="preserve">of All-Inclusive </w:t>
            </w:r>
            <w:r w:rsidR="00AB00DE" w:rsidRPr="00024155">
              <w:t>Care for the Elderly (P</w:t>
            </w:r>
            <w:r w:rsidRPr="00024155">
              <w:t>ACE</w:t>
            </w:r>
            <w:r w:rsidR="00AB00DE" w:rsidRPr="00024155">
              <w:t>)</w:t>
            </w:r>
            <w:r w:rsidRPr="00024155">
              <w:t xml:space="preserve"> inquiries, call </w:t>
            </w:r>
            <w:r w:rsidR="00F24CBE">
              <w:t>1-800-841-2900.</w:t>
            </w:r>
          </w:p>
          <w:p w14:paraId="6163A490" w14:textId="77777777" w:rsidR="00E75D60" w:rsidRPr="00AF0C3E" w:rsidRDefault="00E75D60" w:rsidP="0064502E">
            <w:pPr>
              <w:rPr>
                <w:rFonts w:cs="Arial"/>
              </w:rPr>
            </w:pPr>
            <w:r w:rsidRPr="00AF0C3E">
              <w:rPr>
                <w:rFonts w:cs="Arial"/>
              </w:rPr>
              <w:t xml:space="preserve">If you need help or more information: </w:t>
            </w:r>
          </w:p>
          <w:p w14:paraId="6E99E015" w14:textId="3BBF6610" w:rsidR="001A0F6B" w:rsidRDefault="009C1265" w:rsidP="001A0F6B">
            <w:pPr>
              <w:pStyle w:val="Tablebullets1"/>
              <w:numPr>
                <w:ilvl w:val="0"/>
                <w:numId w:val="15"/>
              </w:numPr>
              <w:spacing w:after="200" w:line="300" w:lineRule="exact"/>
              <w:ind w:left="432" w:hanging="288"/>
              <w:rPr>
                <w:color w:val="548DD4"/>
              </w:rPr>
            </w:pPr>
            <w:r w:rsidRPr="003244BB">
              <w:t xml:space="preserve">Call the </w:t>
            </w:r>
            <w:commentRangeStart w:id="131"/>
            <w:commentRangeStart w:id="132"/>
            <w:r w:rsidR="00B15116" w:rsidRPr="002959AA">
              <w:t>SHINE Program (Serving Health Insurance Needs of Everyone) at 1-800-243-4636</w:t>
            </w:r>
            <w:r w:rsidR="00B15116" w:rsidRPr="007F7B52">
              <w:rPr>
                <w:rStyle w:val="PlanInstructions"/>
                <w:color w:val="3576BC"/>
                <w:rPrChange w:id="133" w:author="Lisa Williams" w:date="2025-06-05T10:57:00Z" w16du:dateUtc="2025-06-05T14:57:00Z">
                  <w:rPr>
                    <w:rStyle w:val="PlanInstructions"/>
                  </w:rPr>
                </w:rPrChange>
              </w:rPr>
              <w:t>.</w:t>
            </w:r>
            <w:r w:rsidR="00B15116" w:rsidRPr="002959AA">
              <w:t xml:space="preserve"> TTY users may call 1-800-439-2370.</w:t>
            </w:r>
            <w:commentRangeEnd w:id="131"/>
            <w:r w:rsidR="00B15116">
              <w:rPr>
                <w:rStyle w:val="CommentReference"/>
                <w:rFonts w:cs="Times New Roman"/>
              </w:rPr>
              <w:commentReference w:id="131"/>
            </w:r>
            <w:commentRangeEnd w:id="132"/>
            <w:r w:rsidR="001D01AC">
              <w:rPr>
                <w:rStyle w:val="CommentReference"/>
                <w:rFonts w:cs="Times New Roman"/>
              </w:rPr>
              <w:commentReference w:id="132"/>
            </w:r>
          </w:p>
          <w:p w14:paraId="78DEC551" w14:textId="7D2625A8" w:rsidR="00665E50" w:rsidRPr="00AE6EE4" w:rsidRDefault="00A417EB" w:rsidP="00DC3DCE">
            <w:pPr>
              <w:rPr>
                <w:i/>
              </w:rPr>
            </w:pPr>
            <w:commentRangeStart w:id="134"/>
            <w:commentRangeStart w:id="135"/>
            <w:commentRangeEnd w:id="134"/>
            <w:r>
              <w:rPr>
                <w:rStyle w:val="CommentReference"/>
              </w:rPr>
              <w:commentReference w:id="134"/>
            </w:r>
            <w:commentRangeEnd w:id="135"/>
            <w:r w:rsidR="00640E20">
              <w:rPr>
                <w:rStyle w:val="CommentReference"/>
              </w:rPr>
              <w:commentReference w:id="135"/>
            </w:r>
            <w:r w:rsidR="00E75D60" w:rsidRPr="00AF0C3E">
              <w:rPr>
                <w:rFonts w:cs="Arial"/>
              </w:rPr>
              <w:t>You</w:t>
            </w:r>
            <w:r w:rsidR="00A8192A">
              <w:rPr>
                <w:rFonts w:cs="Arial"/>
              </w:rPr>
              <w:t>’ll</w:t>
            </w:r>
            <w:r w:rsidR="0009776C">
              <w:rPr>
                <w:rFonts w:cs="Arial"/>
              </w:rPr>
              <w:t xml:space="preserve"> </w:t>
            </w:r>
            <w:r w:rsidR="00E75D60" w:rsidRPr="00AF0C3E">
              <w:rPr>
                <w:rFonts w:cs="Arial"/>
              </w:rPr>
              <w:t xml:space="preserve">automatically </w:t>
            </w:r>
            <w:r w:rsidR="00A8192A">
              <w:rPr>
                <w:rFonts w:cs="Arial"/>
              </w:rPr>
              <w:t xml:space="preserve">be </w:t>
            </w:r>
            <w:r w:rsidR="00E75D60" w:rsidRPr="00AF0C3E">
              <w:rPr>
                <w:rFonts w:cs="Arial"/>
              </w:rPr>
              <w:t xml:space="preserve">disenrolled from </w:t>
            </w:r>
            <w:r w:rsidR="004C6F7D">
              <w:rPr>
                <w:rFonts w:cs="Arial"/>
              </w:rPr>
              <w:t>our</w:t>
            </w:r>
            <w:r w:rsidR="00137B25">
              <w:rPr>
                <w:rFonts w:cs="Arial"/>
              </w:rPr>
              <w:t xml:space="preserve"> </w:t>
            </w:r>
            <w:commentRangeStart w:id="136"/>
            <w:commentRangeStart w:id="137"/>
            <w:r w:rsidR="004C6F7D">
              <w:rPr>
                <w:rFonts w:cs="Arial"/>
              </w:rPr>
              <w:t>plan</w:t>
            </w:r>
            <w:commentRangeEnd w:id="136"/>
            <w:r>
              <w:rPr>
                <w:rStyle w:val="CommentReference"/>
              </w:rPr>
              <w:commentReference w:id="136"/>
            </w:r>
            <w:commentRangeEnd w:id="137"/>
            <w:r w:rsidR="00640E20">
              <w:rPr>
                <w:rStyle w:val="CommentReference"/>
              </w:rPr>
              <w:commentReference w:id="137"/>
            </w:r>
            <w:r w:rsidR="00585682">
              <w:rPr>
                <w:rFonts w:cs="Arial"/>
              </w:rPr>
              <w:t xml:space="preserve"> </w:t>
            </w:r>
            <w:r w:rsidR="00E75D60" w:rsidRPr="00AF0C3E">
              <w:rPr>
                <w:rFonts w:cs="Arial"/>
              </w:rPr>
              <w:t>when your new plan’s coverage begins.</w:t>
            </w:r>
          </w:p>
        </w:tc>
      </w:tr>
      <w:tr w:rsidR="00E75D60" w:rsidRPr="00AF0C3E" w14:paraId="2931EC35" w14:textId="77777777" w:rsidTr="00B50A35">
        <w:trPr>
          <w:cantSplit/>
        </w:trPr>
        <w:tc>
          <w:tcPr>
            <w:tcW w:w="4752" w:type="dxa"/>
            <w:shd w:val="clear" w:color="auto" w:fill="auto"/>
            <w:tcMar>
              <w:left w:w="216" w:type="dxa"/>
              <w:right w:w="288" w:type="dxa"/>
            </w:tcMar>
          </w:tcPr>
          <w:p w14:paraId="05BBAE4B" w14:textId="77777777" w:rsidR="00E75D60" w:rsidRPr="00AF0C3E" w:rsidRDefault="00E75D60" w:rsidP="005860F7">
            <w:pPr>
              <w:rPr>
                <w:rFonts w:cs="Arial"/>
                <w:b/>
              </w:rPr>
            </w:pPr>
            <w:r w:rsidRPr="00AF0C3E">
              <w:rPr>
                <w:rFonts w:cs="Arial"/>
                <w:b/>
              </w:rPr>
              <w:t>2. You can change to:</w:t>
            </w:r>
          </w:p>
          <w:p w14:paraId="0C1A2C7F" w14:textId="3B7F98B1" w:rsidR="00E75D60" w:rsidRPr="00AF0C3E" w:rsidRDefault="00E75D60" w:rsidP="00FA34B2">
            <w:pPr>
              <w:rPr>
                <w:rFonts w:cs="Arial"/>
                <w:b/>
              </w:rPr>
            </w:pPr>
            <w:r w:rsidRPr="00AF0C3E">
              <w:rPr>
                <w:rFonts w:cs="Arial"/>
                <w:b/>
              </w:rPr>
              <w:t xml:space="preserve">Original Medicare with a separate Medicare drug plan </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68F56DA8" w:rsidR="00B56E4D" w:rsidRPr="00AF0C3E" w:rsidRDefault="00B56E4D" w:rsidP="0064502E">
            <w:pPr>
              <w:rPr>
                <w:rFonts w:cs="Arial"/>
              </w:rPr>
            </w:pPr>
            <w:r w:rsidRPr="00AF0C3E">
              <w:rPr>
                <w:rFonts w:cs="Arial"/>
              </w:rPr>
              <w:t>Call Medicare at 1-800-MEDICARE (1-800-633-4227). TTY users should call 1-877-486-2048</w:t>
            </w:r>
            <w:commentRangeStart w:id="138"/>
            <w:r w:rsidR="00585682">
              <w:rPr>
                <w:rFonts w:cs="Arial"/>
              </w:rPr>
              <w:t xml:space="preserve"> to enroll in Original Medicare</w:t>
            </w:r>
            <w:r w:rsidR="00B4794B">
              <w:rPr>
                <w:rFonts w:cs="Arial"/>
              </w:rPr>
              <w:t xml:space="preserve"> with a separate Medicare drug plan</w:t>
            </w:r>
            <w:r w:rsidRPr="00AF0C3E">
              <w:rPr>
                <w:rFonts w:cs="Arial"/>
              </w:rPr>
              <w:t>.</w:t>
            </w:r>
            <w:commentRangeEnd w:id="138"/>
            <w:r w:rsidR="00585682">
              <w:rPr>
                <w:rStyle w:val="CommentReference"/>
              </w:rPr>
              <w:commentReference w:id="138"/>
            </w:r>
          </w:p>
          <w:p w14:paraId="155FA4D4" w14:textId="77777777" w:rsidR="00E75D60" w:rsidRPr="00AF0C3E" w:rsidRDefault="00E75D60" w:rsidP="0064502E">
            <w:pPr>
              <w:rPr>
                <w:rFonts w:cs="Arial"/>
              </w:rPr>
            </w:pPr>
            <w:r w:rsidRPr="00AF0C3E">
              <w:rPr>
                <w:rFonts w:cs="Arial"/>
              </w:rPr>
              <w:t xml:space="preserve">If you need help or more information: </w:t>
            </w:r>
          </w:p>
          <w:p w14:paraId="35225781" w14:textId="2A110458" w:rsidR="009C1265" w:rsidRPr="0060688C" w:rsidRDefault="009C1265" w:rsidP="006D6C7F">
            <w:pPr>
              <w:pStyle w:val="Tablebullets1"/>
              <w:numPr>
                <w:ilvl w:val="0"/>
                <w:numId w:val="15"/>
              </w:numPr>
              <w:spacing w:after="200" w:line="300" w:lineRule="exact"/>
              <w:ind w:left="432" w:hanging="288"/>
              <w:rPr>
                <w:color w:val="548DD4"/>
              </w:rPr>
            </w:pPr>
            <w:r w:rsidRPr="003244BB">
              <w:t>Call the</w:t>
            </w:r>
            <w:r w:rsidR="00AD04EA">
              <w:t xml:space="preserve"> </w:t>
            </w:r>
            <w:commentRangeStart w:id="139"/>
            <w:commentRangeStart w:id="140"/>
            <w:r w:rsidR="00B15116" w:rsidRPr="002959AA">
              <w:t>SHINE Program (Serving Health Insurance Needs of Everyone) at 1-800-243-4636</w:t>
            </w:r>
            <w:r w:rsidR="00B15116" w:rsidRPr="007F7B52">
              <w:rPr>
                <w:rStyle w:val="PlanInstructions"/>
                <w:color w:val="3576BC"/>
                <w:rPrChange w:id="141" w:author="Lisa Williams" w:date="2025-06-05T10:57:00Z" w16du:dateUtc="2025-06-05T14:57:00Z">
                  <w:rPr>
                    <w:rStyle w:val="PlanInstructions"/>
                  </w:rPr>
                </w:rPrChange>
              </w:rPr>
              <w:t xml:space="preserve">. </w:t>
            </w:r>
            <w:r w:rsidR="00B15116" w:rsidRPr="002959AA">
              <w:t>TTY users should call 1-800-439-2370.</w:t>
            </w:r>
            <w:commentRangeEnd w:id="139"/>
            <w:r w:rsidR="00B15116">
              <w:rPr>
                <w:rStyle w:val="CommentReference"/>
                <w:rFonts w:cs="Times New Roman"/>
              </w:rPr>
              <w:commentReference w:id="139"/>
            </w:r>
            <w:commentRangeEnd w:id="140"/>
            <w:r w:rsidR="001D01AC">
              <w:rPr>
                <w:rStyle w:val="CommentReference"/>
                <w:rFonts w:cs="Times New Roman"/>
              </w:rPr>
              <w:commentReference w:id="140"/>
            </w:r>
          </w:p>
          <w:p w14:paraId="5781CA12" w14:textId="5D11D490" w:rsidR="00665E50" w:rsidRPr="00AF0C3E" w:rsidRDefault="00585682" w:rsidP="00DC3DCE">
            <w:pPr>
              <w:rPr>
                <w:rFonts w:cs="Arial"/>
              </w:rPr>
            </w:pPr>
            <w:commentRangeStart w:id="142"/>
            <w:commentRangeEnd w:id="142"/>
            <w:r>
              <w:rPr>
                <w:rStyle w:val="CommentReference"/>
              </w:rPr>
              <w:commentReference w:id="142"/>
            </w:r>
            <w:commentRangeStart w:id="143"/>
            <w:r w:rsidR="00E75D60" w:rsidRPr="00AF0C3E">
              <w:rPr>
                <w:rFonts w:cs="Arial"/>
              </w:rPr>
              <w:t>You</w:t>
            </w:r>
            <w:r w:rsidR="00A8192A">
              <w:rPr>
                <w:rFonts w:cs="Arial"/>
              </w:rPr>
              <w:t>’ll</w:t>
            </w:r>
            <w:r w:rsidR="0009776C">
              <w:rPr>
                <w:rFonts w:cs="Arial"/>
              </w:rPr>
              <w:t xml:space="preserve"> </w:t>
            </w:r>
            <w:r w:rsidR="00E75D60" w:rsidRPr="00AF0C3E">
              <w:rPr>
                <w:rFonts w:cs="Arial"/>
              </w:rPr>
              <w:t xml:space="preserve">automatically </w:t>
            </w:r>
            <w:r w:rsidR="00A8192A">
              <w:rPr>
                <w:rFonts w:cs="Arial"/>
              </w:rPr>
              <w:t xml:space="preserve">be </w:t>
            </w:r>
            <w:commentRangeEnd w:id="143"/>
            <w:r w:rsidR="00A8192A">
              <w:rPr>
                <w:rStyle w:val="CommentReference"/>
              </w:rPr>
              <w:commentReference w:id="143"/>
            </w:r>
            <w:r w:rsidR="00E75D60" w:rsidRPr="00AF0C3E">
              <w:rPr>
                <w:rFonts w:cs="Arial"/>
              </w:rPr>
              <w:t xml:space="preserve">disenrolled from </w:t>
            </w:r>
            <w:r w:rsidR="004C6F7D">
              <w:rPr>
                <w:rFonts w:cs="Arial"/>
              </w:rPr>
              <w:t>our plan</w:t>
            </w:r>
            <w:r w:rsidR="00E75D60" w:rsidRPr="00AF0C3E">
              <w:rPr>
                <w:rFonts w:cs="Arial"/>
              </w:rPr>
              <w:t xml:space="preserve"> when your </w:t>
            </w:r>
            <w:r w:rsidR="007C163A" w:rsidRPr="00AF0C3E">
              <w:rPr>
                <w:rFonts w:cs="Arial"/>
              </w:rPr>
              <w:t>Original Medicare</w:t>
            </w:r>
            <w:r w:rsidR="00E75D60" w:rsidRPr="00AF0C3E">
              <w:rPr>
                <w:rFonts w:cs="Arial"/>
              </w:rPr>
              <w:t xml:space="preserve"> coverage begins.</w:t>
            </w:r>
            <w:commentRangeStart w:id="144"/>
            <w:commentRangeEnd w:id="144"/>
            <w:r>
              <w:rPr>
                <w:rStyle w:val="CommentReference"/>
              </w:rPr>
              <w:commentReference w:id="144"/>
            </w:r>
          </w:p>
        </w:tc>
      </w:tr>
      <w:tr w:rsidR="00E75D60" w:rsidRPr="00AF0C3E" w14:paraId="05717857" w14:textId="77777777" w:rsidTr="00B50A35">
        <w:trPr>
          <w:cantSplit/>
        </w:trPr>
        <w:tc>
          <w:tcPr>
            <w:tcW w:w="4752" w:type="dxa"/>
            <w:shd w:val="clear" w:color="auto" w:fill="auto"/>
            <w:tcMar>
              <w:left w:w="216" w:type="dxa"/>
              <w:right w:w="288" w:type="dxa"/>
            </w:tcMar>
          </w:tcPr>
          <w:p w14:paraId="7B3F74A8" w14:textId="77777777" w:rsidR="00E75D60" w:rsidRPr="00AF0C3E" w:rsidRDefault="00E75D60" w:rsidP="00D46938">
            <w:pPr>
              <w:rPr>
                <w:rFonts w:cs="Arial"/>
                <w:b/>
              </w:rPr>
            </w:pPr>
            <w:r w:rsidRPr="00AF0C3E">
              <w:rPr>
                <w:rFonts w:cs="Arial"/>
                <w:b/>
              </w:rPr>
              <w:lastRenderedPageBreak/>
              <w:t>3. You can change to:</w:t>
            </w:r>
          </w:p>
          <w:p w14:paraId="4C6B5534" w14:textId="10146D49" w:rsidR="00E75D60" w:rsidRPr="00AF0C3E" w:rsidDel="00493C73" w:rsidRDefault="00E75D60" w:rsidP="00FA34B2">
            <w:pPr>
              <w:rPr>
                <w:rFonts w:cs="Arial"/>
                <w:b/>
              </w:rPr>
            </w:pPr>
            <w:r w:rsidRPr="00AF0C3E">
              <w:rPr>
                <w:rFonts w:cs="Arial"/>
                <w:b/>
              </w:rPr>
              <w:t>Original Medicare without a separate Medicare drug plan</w:t>
            </w:r>
          </w:p>
          <w:p w14:paraId="4CB0959D" w14:textId="5E0C6441"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don</w:t>
            </w:r>
            <w:r w:rsidR="00DA5091">
              <w:rPr>
                <w:rFonts w:cs="Arial"/>
              </w:rPr>
              <w:t>’</w:t>
            </w:r>
            <w:r w:rsidRPr="00AF0C3E">
              <w:rPr>
                <w:rFonts w:cs="Arial"/>
              </w:rPr>
              <w:t xml:space="preserve">t enroll in a separate Medicare drug plan, Medicare may enroll you in a drug plan, unless you tell Medicare you </w:t>
            </w:r>
            <w:r w:rsidR="00B5665B" w:rsidRPr="00AF0C3E">
              <w:rPr>
                <w:rFonts w:cs="Arial"/>
              </w:rPr>
              <w:t>do</w:t>
            </w:r>
            <w:del w:id="145" w:author="MMCO" w:date="2025-04-14T19:27:00Z">
              <w:r w:rsidR="00B5665B" w:rsidRPr="00AF0C3E" w:rsidDel="009672FC">
                <w:rPr>
                  <w:rFonts w:cs="Arial"/>
                </w:rPr>
                <w:delText xml:space="preserve"> </w:delText>
              </w:r>
            </w:del>
            <w:r w:rsidR="00B5665B" w:rsidRPr="00AF0C3E">
              <w:rPr>
                <w:rFonts w:cs="Arial"/>
              </w:rPr>
              <w:t>n</w:t>
            </w:r>
            <w:ins w:id="146" w:author="MMCO" w:date="2025-04-14T19:27:00Z">
              <w:r w:rsidR="009672FC">
                <w:rPr>
                  <w:rFonts w:cs="Arial"/>
                </w:rPr>
                <w:t>’</w:t>
              </w:r>
            </w:ins>
            <w:del w:id="147" w:author="MMCO" w:date="2025-04-14T19:27:00Z">
              <w:r w:rsidR="00B5665B" w:rsidRPr="00AF0C3E" w:rsidDel="009672FC">
                <w:rPr>
                  <w:rFonts w:cs="Arial"/>
                </w:rPr>
                <w:delText>o</w:delText>
              </w:r>
            </w:del>
            <w:r w:rsidR="00B5665B" w:rsidRPr="00AF0C3E">
              <w:rPr>
                <w:rFonts w:cs="Arial"/>
              </w:rPr>
              <w:t xml:space="preserve">t </w:t>
            </w:r>
            <w:r w:rsidRPr="00AF0C3E">
              <w:rPr>
                <w:rFonts w:cs="Arial"/>
              </w:rPr>
              <w:t xml:space="preserve">want to join. </w:t>
            </w:r>
          </w:p>
          <w:p w14:paraId="2D688D31" w14:textId="2FB18F4A" w:rsidR="00E75D60" w:rsidRPr="00AF0C3E" w:rsidRDefault="00E75D60" w:rsidP="00FA34B2">
            <w:pPr>
              <w:rPr>
                <w:rFonts w:cs="Arial"/>
              </w:rPr>
            </w:pPr>
            <w:r w:rsidRPr="00AF0C3E">
              <w:rPr>
                <w:rFonts w:cs="Arial"/>
              </w:rPr>
              <w:t xml:space="preserve">You should only drop drug coverage if you </w:t>
            </w:r>
            <w:r w:rsidR="00C82026" w:rsidRPr="00AF0C3E">
              <w:rPr>
                <w:rFonts w:cs="Arial"/>
              </w:rPr>
              <w:t>have</w:t>
            </w:r>
            <w:r w:rsidRPr="00AF0C3E">
              <w:rPr>
                <w:rFonts w:cs="Arial"/>
              </w:rPr>
              <w:t xml:space="preserve"> drug coverage from </w:t>
            </w:r>
            <w:r w:rsidR="00C82026" w:rsidRPr="00AF0C3E">
              <w:rPr>
                <w:rFonts w:cs="Arial"/>
              </w:rPr>
              <w:t xml:space="preserve">another source, such as </w:t>
            </w:r>
            <w:r w:rsidRPr="00AF0C3E">
              <w:rPr>
                <w:rFonts w:cs="Arial"/>
              </w:rPr>
              <w:t>an employer</w:t>
            </w:r>
            <w:r w:rsidR="00C82026" w:rsidRPr="00AF0C3E">
              <w:rPr>
                <w:rFonts w:cs="Arial"/>
              </w:rPr>
              <w:t xml:space="preserve"> or</w:t>
            </w:r>
            <w:r w:rsidRPr="00AF0C3E">
              <w:rPr>
                <w:rFonts w:cs="Arial"/>
              </w:rPr>
              <w:t xml:space="preserve"> union. If you have questions about whether you need drug coverage, call </w:t>
            </w:r>
            <w:r w:rsidR="00B56E4D" w:rsidRPr="00AF0C3E">
              <w:rPr>
                <w:rFonts w:cs="Arial"/>
              </w:rPr>
              <w:t>the</w:t>
            </w:r>
            <w:r w:rsidR="00B56E4D" w:rsidRPr="00E34B79">
              <w:rPr>
                <w:rFonts w:cs="Arial"/>
              </w:rPr>
              <w:t xml:space="preserve"> </w:t>
            </w:r>
            <w:r w:rsidR="001F6EC1" w:rsidRPr="00024155">
              <w:t>SHINE</w:t>
            </w:r>
            <w:r w:rsidR="00AD04EA" w:rsidRPr="00E34B79">
              <w:t xml:space="preserve"> </w:t>
            </w:r>
            <w:r w:rsidR="00AD04EA">
              <w:rPr>
                <w:rFonts w:cs="Arial"/>
              </w:rPr>
              <w:t>at</w:t>
            </w:r>
            <w:r w:rsidR="001F6EC1">
              <w:rPr>
                <w:rFonts w:cs="Arial"/>
              </w:rPr>
              <w:t xml:space="preserve"> </w:t>
            </w:r>
            <w:r w:rsidR="001F6EC1" w:rsidRPr="002959AA">
              <w:t>1-800-243-4636</w:t>
            </w:r>
            <w:r w:rsidR="00150F5D" w:rsidRPr="00AF0C3E">
              <w:rPr>
                <w:rFonts w:cs="Arial"/>
              </w:rPr>
              <w:t xml:space="preserve">, Monday through Friday from 8:00 a.m. to 5:00 p.m. For more information or to find a local </w:t>
            </w:r>
            <w:r w:rsidR="009E532D" w:rsidRPr="007F7B52">
              <w:rPr>
                <w:color w:val="3576BC"/>
                <w:rPrChange w:id="148" w:author="Lisa Williams" w:date="2025-06-05T10:57:00Z" w16du:dateUtc="2025-06-05T14:57:00Z">
                  <w:rPr>
                    <w:color w:val="548DD4"/>
                  </w:rPr>
                </w:rPrChange>
              </w:rPr>
              <w:t>[</w:t>
            </w:r>
            <w:r w:rsidR="00AD04EA" w:rsidRPr="007F7B52">
              <w:rPr>
                <w:i/>
                <w:iCs/>
                <w:color w:val="3576BC"/>
                <w:rPrChange w:id="149" w:author="Lisa Williams" w:date="2025-06-05T10:57:00Z" w16du:dateUtc="2025-06-05T14:57:00Z">
                  <w:rPr>
                    <w:i/>
                    <w:iCs/>
                    <w:color w:val="548DD4"/>
                  </w:rPr>
                </w:rPrChange>
              </w:rPr>
              <w:t>name of SHIP office</w:t>
            </w:r>
            <w:r w:rsidR="009E532D" w:rsidRPr="007F7B52">
              <w:rPr>
                <w:color w:val="3576BC"/>
                <w:rPrChange w:id="150" w:author="Lisa Williams" w:date="2025-06-05T10:57:00Z" w16du:dateUtc="2025-06-05T14:57:00Z">
                  <w:rPr>
                    <w:color w:val="548DD4"/>
                  </w:rPr>
                </w:rPrChange>
              </w:rPr>
              <w:t>]</w:t>
            </w:r>
            <w:r w:rsidR="00150F5D" w:rsidRPr="00AF0C3E">
              <w:rPr>
                <w:rFonts w:cs="Arial"/>
              </w:rPr>
              <w:t xml:space="preserve"> office in your area, please visit</w:t>
            </w:r>
            <w:r w:rsidR="00AD04EA">
              <w:rPr>
                <w:rFonts w:cs="Arial"/>
              </w:rPr>
              <w:t xml:space="preserve"> </w:t>
            </w:r>
            <w:r w:rsidR="009E532D" w:rsidRPr="007F7B52">
              <w:rPr>
                <w:color w:val="3576BC"/>
                <w:rPrChange w:id="151" w:author="Lisa Williams" w:date="2025-06-05T10:57:00Z" w16du:dateUtc="2025-06-05T14:57:00Z">
                  <w:rPr>
                    <w:color w:val="548DD4"/>
                  </w:rPr>
                </w:rPrChange>
              </w:rPr>
              <w:t>[</w:t>
            </w:r>
            <w:r w:rsidR="00AD04EA" w:rsidRPr="007F7B52">
              <w:rPr>
                <w:i/>
                <w:iCs/>
                <w:color w:val="3576BC"/>
                <w:rPrChange w:id="152" w:author="Lisa Williams" w:date="2025-06-05T10:57:00Z" w16du:dateUtc="2025-06-05T14:57:00Z">
                  <w:rPr>
                    <w:i/>
                    <w:iCs/>
                    <w:color w:val="548DD4"/>
                  </w:rPr>
                </w:rPrChange>
              </w:rPr>
              <w:t>web URL</w:t>
            </w:r>
            <w:r w:rsidR="009E532D" w:rsidRPr="007F7B52">
              <w:rPr>
                <w:color w:val="3576BC"/>
                <w:rPrChange w:id="153" w:author="Lisa Williams" w:date="2025-06-05T10:57:00Z" w16du:dateUtc="2025-06-05T14:57:00Z">
                  <w:rPr>
                    <w:color w:val="548DD4"/>
                  </w:rPr>
                </w:rPrChange>
              </w:rPr>
              <w:t>]</w:t>
            </w:r>
            <w:r w:rsidR="00B5665B" w:rsidRPr="0060688C">
              <w:rPr>
                <w:rFonts w:cs="Arial"/>
                <w:color w:val="000000" w:themeColor="text1"/>
              </w:rPr>
              <w:t>.</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3355DB73" w:rsidR="00E75D60" w:rsidRPr="00AF0C3E" w:rsidRDefault="00E75D60" w:rsidP="00D46938">
            <w:pPr>
              <w:rPr>
                <w:rFonts w:cs="Arial"/>
              </w:rPr>
            </w:pPr>
            <w:r w:rsidRPr="00AF0C3E">
              <w:rPr>
                <w:rFonts w:cs="Arial"/>
              </w:rPr>
              <w:t>Call Medicare at 1-800-MEDICARE (1-800-633-4227). TTY users should call 1-877-486-2048</w:t>
            </w:r>
            <w:r w:rsidR="00585682">
              <w:rPr>
                <w:rFonts w:cs="Arial"/>
              </w:rPr>
              <w:t xml:space="preserve"> </w:t>
            </w:r>
            <w:commentRangeStart w:id="154"/>
            <w:r w:rsidR="00585682" w:rsidRPr="00585682">
              <w:rPr>
                <w:rFonts w:cs="Arial"/>
              </w:rPr>
              <w:t>to enroll in Original Medicare</w:t>
            </w:r>
            <w:commentRangeStart w:id="155"/>
            <w:commentRangeStart w:id="156"/>
            <w:r w:rsidRPr="00AF0C3E">
              <w:rPr>
                <w:rFonts w:cs="Arial"/>
              </w:rPr>
              <w:t>.</w:t>
            </w:r>
            <w:commentRangeEnd w:id="154"/>
            <w:r w:rsidR="00585682">
              <w:rPr>
                <w:rStyle w:val="CommentReference"/>
              </w:rPr>
              <w:commentReference w:id="154"/>
            </w:r>
            <w:commentRangeEnd w:id="155"/>
            <w:r w:rsidR="00B4794B">
              <w:rPr>
                <w:rStyle w:val="CommentReference"/>
              </w:rPr>
              <w:commentReference w:id="155"/>
            </w:r>
            <w:commentRangeEnd w:id="156"/>
            <w:r w:rsidR="00F24CBE">
              <w:rPr>
                <w:rStyle w:val="CommentReference"/>
              </w:rPr>
              <w:commentReference w:id="156"/>
            </w:r>
          </w:p>
          <w:p w14:paraId="5C521397" w14:textId="77777777" w:rsidR="00E75D60" w:rsidRPr="00AF0C3E" w:rsidRDefault="00E75D60" w:rsidP="00D46938">
            <w:pPr>
              <w:rPr>
                <w:rFonts w:cs="Arial"/>
              </w:rPr>
            </w:pPr>
            <w:r w:rsidRPr="00AF0C3E">
              <w:rPr>
                <w:rFonts w:cs="Arial"/>
              </w:rPr>
              <w:t xml:space="preserve">If you need help or more information: </w:t>
            </w:r>
          </w:p>
          <w:p w14:paraId="0D750E1F" w14:textId="50D465CB" w:rsidR="009C1265" w:rsidRPr="0060688C" w:rsidRDefault="009C1265" w:rsidP="006D6C7F">
            <w:pPr>
              <w:pStyle w:val="Tablebullets1"/>
              <w:numPr>
                <w:ilvl w:val="0"/>
                <w:numId w:val="15"/>
              </w:numPr>
              <w:spacing w:after="200" w:line="300" w:lineRule="exact"/>
              <w:ind w:left="432" w:hanging="288"/>
              <w:rPr>
                <w:rStyle w:val="CommentReference"/>
                <w:rFonts w:cs="Times New Roman"/>
                <w:i/>
                <w:color w:val="548DD4"/>
                <w:sz w:val="22"/>
                <w:szCs w:val="26"/>
              </w:rPr>
            </w:pPr>
            <w:r w:rsidRPr="003244BB">
              <w:t xml:space="preserve">Call the </w:t>
            </w:r>
            <w:commentRangeStart w:id="157"/>
            <w:commentRangeStart w:id="158"/>
            <w:r w:rsidR="001F6EC1" w:rsidRPr="002959AA">
              <w:t>SHINE Program (Serving Health Insurance Needs of Everyone) at 1-800-243-4636</w:t>
            </w:r>
            <w:r w:rsidR="001F6EC1" w:rsidRPr="007F7B52">
              <w:rPr>
                <w:rStyle w:val="PlanInstructions"/>
                <w:color w:val="3576BC"/>
                <w:rPrChange w:id="159" w:author="Lisa Williams" w:date="2025-06-05T10:57:00Z" w16du:dateUtc="2025-06-05T14:57:00Z">
                  <w:rPr>
                    <w:rStyle w:val="PlanInstructions"/>
                  </w:rPr>
                </w:rPrChange>
              </w:rPr>
              <w:t>.</w:t>
            </w:r>
            <w:r w:rsidR="001F6EC1" w:rsidRPr="002959AA">
              <w:t xml:space="preserve"> TTY users should call 1-800-439-2370.</w:t>
            </w:r>
            <w:commentRangeEnd w:id="157"/>
            <w:r w:rsidR="001F6EC1">
              <w:rPr>
                <w:rStyle w:val="CommentReference"/>
                <w:rFonts w:cs="Times New Roman"/>
              </w:rPr>
              <w:commentReference w:id="157"/>
            </w:r>
            <w:commentRangeEnd w:id="158"/>
            <w:r w:rsidR="001D01AC">
              <w:rPr>
                <w:rStyle w:val="CommentReference"/>
                <w:rFonts w:cs="Times New Roman"/>
              </w:rPr>
              <w:commentReference w:id="158"/>
            </w:r>
          </w:p>
          <w:p w14:paraId="01110821" w14:textId="3F0CAD36" w:rsidR="00665E50" w:rsidRPr="00AF0C3E" w:rsidRDefault="00E75D60" w:rsidP="00DC3DCE">
            <w:pPr>
              <w:rPr>
                <w:rFonts w:cs="Arial"/>
              </w:rPr>
            </w:pPr>
            <w:commentRangeStart w:id="160"/>
            <w:r w:rsidRPr="00AF0C3E">
              <w:rPr>
                <w:rFonts w:cs="Arial"/>
              </w:rPr>
              <w:t>You</w:t>
            </w:r>
            <w:r w:rsidR="007365A9">
              <w:rPr>
                <w:rFonts w:cs="Arial"/>
              </w:rPr>
              <w:t>’ll</w:t>
            </w:r>
            <w:r w:rsidR="0009776C">
              <w:rPr>
                <w:rFonts w:cs="Arial"/>
              </w:rPr>
              <w:t xml:space="preserve"> </w:t>
            </w:r>
            <w:r w:rsidRPr="00AF0C3E">
              <w:rPr>
                <w:rFonts w:cs="Arial"/>
              </w:rPr>
              <w:t xml:space="preserve">automatically </w:t>
            </w:r>
            <w:r w:rsidR="007365A9">
              <w:rPr>
                <w:rFonts w:cs="Arial"/>
              </w:rPr>
              <w:t>be</w:t>
            </w:r>
            <w:commentRangeEnd w:id="160"/>
            <w:r w:rsidR="007365A9">
              <w:rPr>
                <w:rStyle w:val="CommentReference"/>
              </w:rPr>
              <w:commentReference w:id="160"/>
            </w:r>
            <w:r w:rsidR="007365A9">
              <w:rPr>
                <w:rFonts w:cs="Arial"/>
              </w:rPr>
              <w:t xml:space="preserve"> </w:t>
            </w:r>
            <w:r w:rsidRPr="00AF0C3E">
              <w:rPr>
                <w:rFonts w:cs="Arial"/>
              </w:rPr>
              <w:t xml:space="preserve">disenrolled from </w:t>
            </w:r>
            <w:r w:rsidR="00C1767C">
              <w:rPr>
                <w:rFonts w:cs="Arial"/>
              </w:rPr>
              <w:t xml:space="preserve">our plan </w:t>
            </w:r>
            <w:r w:rsidRPr="00AF0C3E">
              <w:rPr>
                <w:rFonts w:cs="Arial"/>
              </w:rPr>
              <w:t>when your Original Medicare coverage begins.</w:t>
            </w:r>
            <w:commentRangeStart w:id="161"/>
            <w:commentRangeEnd w:id="161"/>
            <w:r w:rsidR="00585682">
              <w:rPr>
                <w:rStyle w:val="CommentReference"/>
              </w:rPr>
              <w:commentReference w:id="161"/>
            </w:r>
          </w:p>
        </w:tc>
      </w:tr>
    </w:tbl>
    <w:p w14:paraId="1BC28719" w14:textId="77777777" w:rsidR="00ED42BD" w:rsidRDefault="00ED42BD" w:rsidP="00626AC8">
      <w:pPr>
        <w:pStyle w:val="NoSpacing"/>
      </w:pPr>
      <w:bookmarkStart w:id="162" w:name="_Toc453318975"/>
      <w:bookmarkStart w:id="163" w:name="_Toc453319545"/>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8 Table depicting How to get Medicare and Medicaid services separately"/>
        <w:tblDescription w:val="Pg. 5-8 Table depicting How to get Medicare and Medicaid services separately"/>
      </w:tblPr>
      <w:tblGrid>
        <w:gridCol w:w="4752"/>
        <w:gridCol w:w="4752"/>
      </w:tblGrid>
      <w:tr w:rsidR="0041499F" w:rsidRPr="00AF0C3E" w14:paraId="121CBF5D" w14:textId="77777777" w:rsidTr="00323F6E">
        <w:trPr>
          <w:cantSplit/>
          <w:trHeight w:val="1155"/>
        </w:trPr>
        <w:tc>
          <w:tcPr>
            <w:tcW w:w="4752" w:type="dxa"/>
            <w:shd w:val="clear" w:color="auto" w:fill="auto"/>
            <w:tcMar>
              <w:left w:w="216" w:type="dxa"/>
              <w:right w:w="288" w:type="dxa"/>
            </w:tcMar>
          </w:tcPr>
          <w:p w14:paraId="39E6C55B" w14:textId="77777777" w:rsidR="0041499F" w:rsidRPr="00AF0C3E" w:rsidRDefault="0041499F" w:rsidP="00323F6E">
            <w:pPr>
              <w:rPr>
                <w:rFonts w:cs="Arial"/>
                <w:b/>
              </w:rPr>
            </w:pPr>
            <w:bookmarkStart w:id="164" w:name="_Hlk164241963"/>
            <w:r>
              <w:rPr>
                <w:rFonts w:cs="Arial"/>
                <w:b/>
              </w:rPr>
              <w:t>4</w:t>
            </w:r>
            <w:r w:rsidRPr="00AF0C3E">
              <w:rPr>
                <w:rFonts w:cs="Arial"/>
                <w:b/>
              </w:rPr>
              <w:t>. You can change to:</w:t>
            </w:r>
          </w:p>
          <w:p w14:paraId="652DF7CB" w14:textId="645DB6D3" w:rsidR="0041499F" w:rsidRPr="00AF0C3E" w:rsidRDefault="0041499F" w:rsidP="00323F6E">
            <w:pPr>
              <w:rPr>
                <w:rFonts w:cs="Arial"/>
                <w:snapToGrid w:val="0"/>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commentRangeStart w:id="165"/>
            <w:r w:rsidR="007365A9">
              <w:rPr>
                <w:rFonts w:cs="Arial"/>
                <w:b/>
                <w:bCs/>
              </w:rPr>
              <w:t>Open</w:t>
            </w:r>
            <w:commentRangeEnd w:id="165"/>
            <w:r w:rsidR="0014497D">
              <w:rPr>
                <w:rStyle w:val="CommentReference"/>
              </w:rPr>
              <w:commentReference w:id="165"/>
            </w:r>
            <w:r>
              <w:rPr>
                <w:rFonts w:cs="Arial"/>
                <w:b/>
                <w:bCs/>
              </w:rPr>
              <w:t xml:space="preserve"> Enrollment Period </w:t>
            </w:r>
            <w:r>
              <w:rPr>
                <w:rFonts w:cs="Arial"/>
              </w:rPr>
              <w:t xml:space="preserve">and the </w:t>
            </w:r>
            <w:r>
              <w:rPr>
                <w:rFonts w:cs="Arial"/>
                <w:b/>
                <w:bCs/>
              </w:rPr>
              <w:t xml:space="preserve">Medicare Advantage Open Enrollment Period </w:t>
            </w:r>
            <w:r>
              <w:rPr>
                <w:rFonts w:cs="Arial"/>
              </w:rPr>
              <w:t xml:space="preserve">or other situations described in </w:t>
            </w:r>
            <w:r w:rsidRPr="00EA5783">
              <w:rPr>
                <w:rFonts w:cs="Arial"/>
                <w:b/>
                <w:bCs/>
              </w:rPr>
              <w:t>Section A</w:t>
            </w:r>
            <w:r>
              <w:rPr>
                <w:rFonts w:cs="Arial"/>
              </w:rPr>
              <w:t>.</w:t>
            </w:r>
          </w:p>
        </w:tc>
        <w:tc>
          <w:tcPr>
            <w:tcW w:w="4752" w:type="dxa"/>
            <w:shd w:val="clear" w:color="auto" w:fill="auto"/>
            <w:tcMar>
              <w:top w:w="72" w:type="dxa"/>
              <w:left w:w="216" w:type="dxa"/>
              <w:bottom w:w="72" w:type="dxa"/>
              <w:right w:w="288" w:type="dxa"/>
            </w:tcMar>
          </w:tcPr>
          <w:p w14:paraId="2F880861" w14:textId="77777777" w:rsidR="0041499F" w:rsidRPr="00AF0C3E" w:rsidRDefault="0041499F" w:rsidP="00323F6E">
            <w:pPr>
              <w:rPr>
                <w:rFonts w:cs="Arial"/>
                <w:b/>
              </w:rPr>
            </w:pPr>
            <w:r w:rsidRPr="00AF0C3E">
              <w:rPr>
                <w:rFonts w:cs="Arial"/>
                <w:b/>
              </w:rPr>
              <w:t>Here is what to do:</w:t>
            </w:r>
          </w:p>
          <w:p w14:paraId="10B63EB8" w14:textId="7A3B9E0E" w:rsidR="0041499F" w:rsidRPr="00AF0C3E" w:rsidRDefault="0041499F" w:rsidP="00323F6E">
            <w:pPr>
              <w:rPr>
                <w:rFonts w:cs="Arial"/>
              </w:rPr>
            </w:pPr>
            <w:r w:rsidRPr="00AF0C3E">
              <w:rPr>
                <w:rFonts w:cs="Arial"/>
              </w:rPr>
              <w:t>Call Medicare at 1-800-MEDICARE (1-800-633-4227). TTY users should call 1-877-486-2048</w:t>
            </w:r>
            <w:commentRangeStart w:id="166"/>
            <w:r w:rsidR="00585682">
              <w:rPr>
                <w:rFonts w:cs="Arial"/>
              </w:rPr>
              <w:t xml:space="preserve"> to enroll in a new Medicare plan</w:t>
            </w:r>
            <w:r w:rsidRPr="00AF0C3E">
              <w:rPr>
                <w:rFonts w:cs="Arial"/>
              </w:rPr>
              <w:t>.</w:t>
            </w:r>
            <w:commentRangeEnd w:id="166"/>
            <w:r w:rsidR="00585682">
              <w:rPr>
                <w:rStyle w:val="CommentReference"/>
              </w:rPr>
              <w:commentReference w:id="166"/>
            </w:r>
          </w:p>
          <w:p w14:paraId="5EED039E" w14:textId="32B2269A" w:rsidR="0041499F" w:rsidRPr="00AF0C3E" w:rsidRDefault="0041499F" w:rsidP="00323F6E">
            <w:pPr>
              <w:rPr>
                <w:rFonts w:cs="Arial"/>
              </w:rPr>
            </w:pPr>
            <w:commentRangeStart w:id="167"/>
            <w:commentRangeStart w:id="168"/>
            <w:commentRangeStart w:id="169"/>
            <w:commentRangeStart w:id="170"/>
            <w:commentRangeStart w:id="171"/>
            <w:r w:rsidRPr="00024155">
              <w:t>For Program of All-Inclusive Care for the Elderly (PACE) inquiries, call</w:t>
            </w:r>
            <w:r w:rsidR="00F24CBE">
              <w:t xml:space="preserve"> 1-800-841-2900</w:t>
            </w:r>
            <w:r w:rsidRPr="00024155">
              <w:t>.</w:t>
            </w:r>
            <w:commentRangeEnd w:id="167"/>
            <w:r w:rsidR="001F6EC1" w:rsidRPr="005413BE">
              <w:rPr>
                <w:rStyle w:val="CommentReference"/>
              </w:rPr>
              <w:commentReference w:id="167"/>
            </w:r>
            <w:commentRangeEnd w:id="168"/>
            <w:r w:rsidR="001D01AC" w:rsidRPr="005413BE">
              <w:rPr>
                <w:rStyle w:val="CommentReference"/>
              </w:rPr>
              <w:commentReference w:id="168"/>
            </w:r>
            <w:commentRangeEnd w:id="169"/>
            <w:r w:rsidR="005413BE">
              <w:rPr>
                <w:rStyle w:val="CommentReference"/>
              </w:rPr>
              <w:commentReference w:id="169"/>
            </w:r>
            <w:commentRangeEnd w:id="170"/>
            <w:r w:rsidR="00B4794B">
              <w:rPr>
                <w:rStyle w:val="CommentReference"/>
              </w:rPr>
              <w:commentReference w:id="170"/>
            </w:r>
            <w:commentRangeEnd w:id="171"/>
            <w:r w:rsidR="00F24CBE">
              <w:rPr>
                <w:rStyle w:val="CommentReference"/>
              </w:rPr>
              <w:commentReference w:id="171"/>
            </w:r>
            <w:r w:rsidRPr="00AF0C3E">
              <w:rPr>
                <w:rFonts w:cs="Arial"/>
              </w:rPr>
              <w:t>If you need help or more information:</w:t>
            </w:r>
          </w:p>
          <w:p w14:paraId="694B9EF5" w14:textId="77777777" w:rsidR="001F6EC1" w:rsidRPr="002959AA" w:rsidRDefault="0041499F" w:rsidP="009672FC">
            <w:pPr>
              <w:pStyle w:val="Tablebullets1"/>
              <w:numPr>
                <w:ilvl w:val="0"/>
                <w:numId w:val="3"/>
              </w:numPr>
              <w:spacing w:after="200" w:line="300" w:lineRule="exact"/>
              <w:ind w:left="432" w:hanging="288"/>
            </w:pPr>
            <w:commentRangeStart w:id="172"/>
            <w:commentRangeStart w:id="173"/>
            <w:r w:rsidRPr="003244BB">
              <w:t xml:space="preserve">Call the </w:t>
            </w:r>
            <w:commentRangeStart w:id="174"/>
            <w:commentRangeStart w:id="175"/>
            <w:r w:rsidR="001F6EC1" w:rsidRPr="002959AA">
              <w:t>SHINE Program (Serving Health Insurance Needs of Everyone) at 1-800-243-4636</w:t>
            </w:r>
            <w:r w:rsidR="001F6EC1" w:rsidRPr="007F7B52">
              <w:rPr>
                <w:rStyle w:val="PlanInstructions"/>
                <w:color w:val="3576BC"/>
                <w:rPrChange w:id="176" w:author="Lisa Williams" w:date="2025-06-05T10:57:00Z" w16du:dateUtc="2025-06-05T14:57:00Z">
                  <w:rPr>
                    <w:rStyle w:val="PlanInstructions"/>
                  </w:rPr>
                </w:rPrChange>
              </w:rPr>
              <w:t>.</w:t>
            </w:r>
            <w:r w:rsidR="001F6EC1" w:rsidRPr="002959AA">
              <w:t xml:space="preserve"> TTY users should call </w:t>
            </w:r>
            <w:commentRangeEnd w:id="172"/>
            <w:r w:rsidR="00DC3DCE">
              <w:rPr>
                <w:rStyle w:val="CommentReference"/>
                <w:rFonts w:cs="Times New Roman"/>
              </w:rPr>
              <w:commentReference w:id="172"/>
            </w:r>
            <w:commentRangeEnd w:id="173"/>
            <w:r w:rsidR="009672FC">
              <w:rPr>
                <w:rStyle w:val="CommentReference"/>
                <w:rFonts w:cs="Times New Roman"/>
              </w:rPr>
              <w:commentReference w:id="173"/>
            </w:r>
            <w:r w:rsidR="001F6EC1" w:rsidRPr="002959AA">
              <w:t>1-800-439-2370.</w:t>
            </w:r>
            <w:commentRangeEnd w:id="174"/>
            <w:r w:rsidR="001F6EC1">
              <w:rPr>
                <w:rStyle w:val="CommentReference"/>
                <w:rFonts w:cs="Times New Roman"/>
              </w:rPr>
              <w:commentReference w:id="174"/>
            </w:r>
            <w:commentRangeEnd w:id="175"/>
            <w:r w:rsidR="001D01AC">
              <w:rPr>
                <w:rStyle w:val="CommentReference"/>
                <w:rFonts w:cs="Times New Roman"/>
              </w:rPr>
              <w:commentReference w:id="175"/>
            </w:r>
          </w:p>
          <w:p w14:paraId="56F50DBC" w14:textId="05FB05FD" w:rsidR="0041499F" w:rsidRPr="00AE6EE4" w:rsidRDefault="00585682" w:rsidP="00DC3DCE">
            <w:pPr>
              <w:rPr>
                <w:i/>
              </w:rPr>
            </w:pPr>
            <w:commentRangeStart w:id="177"/>
            <w:commentRangeEnd w:id="177"/>
            <w:r>
              <w:rPr>
                <w:rStyle w:val="CommentReference"/>
              </w:rPr>
              <w:commentReference w:id="177"/>
            </w:r>
            <w:r w:rsidR="0041499F" w:rsidRPr="00AF0C3E">
              <w:rPr>
                <w:rFonts w:cs="Arial"/>
              </w:rPr>
              <w:t>You</w:t>
            </w:r>
            <w:commentRangeStart w:id="178"/>
            <w:r w:rsidR="007365A9">
              <w:rPr>
                <w:rFonts w:cs="Arial"/>
              </w:rPr>
              <w:t>’ll</w:t>
            </w:r>
            <w:r w:rsidR="0041499F">
              <w:rPr>
                <w:rFonts w:cs="Arial"/>
              </w:rPr>
              <w:t xml:space="preserve"> </w:t>
            </w:r>
            <w:r w:rsidR="0041499F" w:rsidRPr="00AF0C3E">
              <w:rPr>
                <w:rFonts w:cs="Arial"/>
              </w:rPr>
              <w:t xml:space="preserve">automatically </w:t>
            </w:r>
            <w:r w:rsidR="007365A9">
              <w:rPr>
                <w:rFonts w:cs="Arial"/>
              </w:rPr>
              <w:t xml:space="preserve">be </w:t>
            </w:r>
            <w:commentRangeEnd w:id="178"/>
            <w:r w:rsidR="007365A9">
              <w:rPr>
                <w:rStyle w:val="CommentReference"/>
              </w:rPr>
              <w:commentReference w:id="178"/>
            </w:r>
            <w:r w:rsidR="0041499F" w:rsidRPr="00AF0C3E">
              <w:rPr>
                <w:rFonts w:cs="Arial"/>
              </w:rPr>
              <w:t xml:space="preserve">disenrolled from </w:t>
            </w:r>
            <w:r w:rsidR="0041499F">
              <w:rPr>
                <w:rFonts w:cs="Arial"/>
              </w:rPr>
              <w:t>our Medicare plan</w:t>
            </w:r>
            <w:r w:rsidR="0041499F" w:rsidRPr="00AF0C3E">
              <w:rPr>
                <w:rFonts w:cs="Arial"/>
              </w:rPr>
              <w:t xml:space="preserve"> when your new plan’s coverage begins.</w:t>
            </w:r>
            <w:commentRangeStart w:id="179"/>
            <w:commentRangeEnd w:id="179"/>
            <w:r>
              <w:rPr>
                <w:rStyle w:val="CommentReference"/>
              </w:rPr>
              <w:commentReference w:id="179"/>
            </w:r>
          </w:p>
        </w:tc>
      </w:tr>
      <w:bookmarkEnd w:id="164"/>
    </w:tbl>
    <w:p w14:paraId="2B33A366" w14:textId="77777777" w:rsidR="0041499F" w:rsidRDefault="0041499F" w:rsidP="00626AC8">
      <w:pPr>
        <w:pStyle w:val="NoSpacing"/>
      </w:pPr>
    </w:p>
    <w:p w14:paraId="6D2259C7" w14:textId="77777777" w:rsidR="0041499F" w:rsidRDefault="0041499F" w:rsidP="00626AC8">
      <w:pPr>
        <w:pStyle w:val="NoSpacing"/>
      </w:pPr>
    </w:p>
    <w:p w14:paraId="56A5E0A3" w14:textId="0A2167CC" w:rsidR="00E75D60" w:rsidRDefault="00ED42BD" w:rsidP="00887778">
      <w:pPr>
        <w:pStyle w:val="Heading2"/>
        <w:rPr>
          <w:rFonts w:cs="Arial"/>
        </w:rPr>
      </w:pPr>
      <w:bookmarkStart w:id="180" w:name="_Toc197509191"/>
      <w:r>
        <w:rPr>
          <w:rFonts w:cs="Arial"/>
        </w:rPr>
        <w:lastRenderedPageBreak/>
        <w:t>C</w:t>
      </w:r>
      <w:r w:rsidR="00103A82">
        <w:rPr>
          <w:rFonts w:cs="Arial"/>
        </w:rPr>
        <w:t xml:space="preserve">2. </w:t>
      </w:r>
      <w:commentRangeStart w:id="181"/>
      <w:commentRangeStart w:id="182"/>
      <w:commentRangeStart w:id="183"/>
      <w:r w:rsidR="002260E3">
        <w:rPr>
          <w:rFonts w:cs="Arial"/>
        </w:rPr>
        <w:t xml:space="preserve">Your </w:t>
      </w:r>
      <w:r w:rsidR="001F6EC1">
        <w:rPr>
          <w:rFonts w:cs="Arial"/>
        </w:rPr>
        <w:t>MassHealth</w:t>
      </w:r>
      <w:r w:rsidR="00137B25">
        <w:rPr>
          <w:rFonts w:cs="Arial"/>
        </w:rPr>
        <w:t xml:space="preserve"> </w:t>
      </w:r>
      <w:r w:rsidR="002260E3">
        <w:rPr>
          <w:rFonts w:cs="Arial"/>
        </w:rPr>
        <w:t>services</w:t>
      </w:r>
      <w:bookmarkEnd w:id="162"/>
      <w:bookmarkEnd w:id="163"/>
      <w:commentRangeEnd w:id="181"/>
      <w:r w:rsidR="003C33D6">
        <w:rPr>
          <w:rStyle w:val="CommentReference"/>
          <w:b w:val="0"/>
        </w:rPr>
        <w:commentReference w:id="181"/>
      </w:r>
      <w:commentRangeEnd w:id="182"/>
      <w:r w:rsidR="001F6EC1">
        <w:rPr>
          <w:rStyle w:val="CommentReference"/>
          <w:b w:val="0"/>
        </w:rPr>
        <w:commentReference w:id="182"/>
      </w:r>
      <w:commentRangeEnd w:id="183"/>
      <w:r w:rsidR="001D01AC">
        <w:rPr>
          <w:rStyle w:val="CommentReference"/>
          <w:b w:val="0"/>
        </w:rPr>
        <w:commentReference w:id="183"/>
      </w:r>
      <w:bookmarkEnd w:id="180"/>
    </w:p>
    <w:p w14:paraId="125CAF9A" w14:textId="0ABD789E" w:rsidR="001F6EC1" w:rsidRPr="002959AA" w:rsidRDefault="001F6EC1" w:rsidP="00024155">
      <w:pPr>
        <w:autoSpaceDE w:val="0"/>
        <w:autoSpaceDN w:val="0"/>
        <w:adjustRightInd w:val="0"/>
      </w:pPr>
      <w:bookmarkStart w:id="184" w:name="_Hlk79247571"/>
      <w:r w:rsidRPr="002959AA">
        <w:t xml:space="preserve">Some people who decide not to join a </w:t>
      </w:r>
      <w:commentRangeStart w:id="185"/>
      <w:ins w:id="186" w:author="Gardner, Hannah M (EHS)" w:date="2025-03-14T13:24:00Z">
        <w:r w:rsidR="00CE2B2E">
          <w:t>Senior Care Options (SCO)</w:t>
        </w:r>
      </w:ins>
      <w:del w:id="187" w:author="Gardner, Hannah M (EHS)" w:date="2025-03-14T13:24:00Z">
        <w:r w:rsidRPr="002959AA" w:rsidDel="00CE2B2E">
          <w:delText>One Care</w:delText>
        </w:r>
      </w:del>
      <w:r w:rsidRPr="002959AA">
        <w:t xml:space="preserve"> </w:t>
      </w:r>
      <w:commentRangeEnd w:id="185"/>
      <w:r w:rsidR="00CE2B2E">
        <w:rPr>
          <w:rStyle w:val="CommentReference"/>
        </w:rPr>
        <w:commentReference w:id="185"/>
      </w:r>
      <w:r w:rsidRPr="002959AA">
        <w:t xml:space="preserve">plan may be able to join a different kind of plan to get their Medicare and MassHealth benefits together. </w:t>
      </w:r>
    </w:p>
    <w:p w14:paraId="08C95F98" w14:textId="63DF2793" w:rsidR="001F6EC1" w:rsidRPr="002959AA" w:rsidRDefault="001F6EC1" w:rsidP="00024155">
      <w:pPr>
        <w:pStyle w:val="ListBullet"/>
        <w:numPr>
          <w:ilvl w:val="0"/>
          <w:numId w:val="24"/>
        </w:numPr>
        <w:spacing w:after="200"/>
        <w:rPr>
          <w:lang w:eastAsia="x-none"/>
        </w:rPr>
      </w:pPr>
      <w:r w:rsidRPr="002959AA">
        <w:t>If you</w:t>
      </w:r>
      <w:del w:id="188" w:author="MMCO" w:date="2025-04-14T19:29:00Z">
        <w:r w:rsidRPr="002959AA" w:rsidDel="00C72DB8">
          <w:delText xml:space="preserve"> a</w:delText>
        </w:r>
      </w:del>
      <w:ins w:id="189" w:author="MMCO" w:date="2025-04-14T19:29:00Z">
        <w:r w:rsidR="00C72DB8">
          <w:t>’</w:t>
        </w:r>
      </w:ins>
      <w:r w:rsidRPr="002959AA">
        <w:t xml:space="preserve">re age 55 or older, you may </w:t>
      </w:r>
      <w:r w:rsidRPr="002959AA">
        <w:rPr>
          <w:rFonts w:cs="Arial"/>
        </w:rPr>
        <w:t>be eligible to enroll in the Program of All-Inclusive Care for the Elderly (PACE) (additional criteria apply). PACE helps older adults stay in the community instead of getting nursing facility care.</w:t>
      </w:r>
    </w:p>
    <w:p w14:paraId="6EAAE4B6" w14:textId="4A8BB7DF" w:rsidR="001F6EC1" w:rsidDel="009C0264" w:rsidRDefault="001F6EC1" w:rsidP="001F6EC1">
      <w:pPr>
        <w:pStyle w:val="ListBullet"/>
        <w:numPr>
          <w:ilvl w:val="0"/>
          <w:numId w:val="24"/>
        </w:numPr>
        <w:spacing w:after="200"/>
        <w:rPr>
          <w:del w:id="190" w:author="Gardner, Hannah M (EHS)" w:date="2025-03-14T13:24:00Z"/>
          <w:lang w:eastAsia="x-none"/>
        </w:rPr>
      </w:pPr>
      <w:commentRangeStart w:id="191"/>
      <w:del w:id="192" w:author="Gardner, Hannah M (EHS)" w:date="2025-03-14T13:24:00Z">
        <w:r w:rsidRPr="002959AA" w:rsidDel="009C0264">
          <w:rPr>
            <w:lang w:eastAsia="x-none"/>
          </w:rPr>
          <w:delText xml:space="preserve">If you are age 65 or older when you leave &lt;plan name&gt;, you may be able to join a Senior Care Options (SCO) plan. </w:delText>
        </w:r>
      </w:del>
    </w:p>
    <w:p w14:paraId="16BCBADD" w14:textId="2B02E14D" w:rsidR="00E34B79" w:rsidRPr="00024155" w:rsidRDefault="00807260" w:rsidP="00024155">
      <w:r>
        <w:t>To find out about PACE</w:t>
      </w:r>
      <w:del w:id="193" w:author="Gardner, Hannah M (EHS)" w:date="2025-03-14T13:25:00Z">
        <w:r w:rsidDel="009C0264">
          <w:delText xml:space="preserve"> or SCO</w:delText>
        </w:r>
      </w:del>
      <w:r>
        <w:t xml:space="preserve"> </w:t>
      </w:r>
      <w:commentRangeEnd w:id="191"/>
      <w:r w:rsidR="0064685D">
        <w:rPr>
          <w:rStyle w:val="CommentReference"/>
        </w:rPr>
        <w:commentReference w:id="191"/>
      </w:r>
      <w:r>
        <w:t xml:space="preserve">plans and whether you can join </w:t>
      </w:r>
      <w:r w:rsidR="00E34B79">
        <w:t>o</w:t>
      </w:r>
      <w:r>
        <w:t>ne, call</w:t>
      </w:r>
      <w:r w:rsidR="00855AB1">
        <w:t xml:space="preserve"> the </w:t>
      </w:r>
      <w:r w:rsidR="00855AB1" w:rsidRPr="002959AA">
        <w:t>SHINE Program (Serving Health Insurance Needs of Everyone) at 1-800-243-4636</w:t>
      </w:r>
      <w:r w:rsidR="00855AB1" w:rsidRPr="007F7B52">
        <w:rPr>
          <w:rStyle w:val="PlanInstructions"/>
          <w:color w:val="3576BC"/>
          <w:rPrChange w:id="194" w:author="Lisa Williams" w:date="2025-06-05T10:57:00Z" w16du:dateUtc="2025-06-05T14:57:00Z">
            <w:rPr>
              <w:rStyle w:val="PlanInstructions"/>
            </w:rPr>
          </w:rPrChange>
        </w:rPr>
        <w:t>.</w:t>
      </w:r>
      <w:r w:rsidR="00855AB1" w:rsidRPr="002959AA">
        <w:t xml:space="preserve"> TTY users should call 1-800-439-2370</w:t>
      </w:r>
      <w:r>
        <w:t>. Keep getting your Medicare and MassHealth services and drugs through our plan until your membership ends.</w:t>
      </w:r>
    </w:p>
    <w:p w14:paraId="0748C88F" w14:textId="153B71BE" w:rsidR="00F349D3" w:rsidRPr="00AF0C3E" w:rsidRDefault="0009776C" w:rsidP="009B68F6">
      <w:pPr>
        <w:pStyle w:val="Heading1"/>
        <w:rPr>
          <w:rFonts w:cs="Arial"/>
        </w:rPr>
      </w:pPr>
      <w:bookmarkStart w:id="195" w:name="_Toc509386872"/>
      <w:bookmarkStart w:id="196" w:name="_Toc509386901"/>
      <w:bookmarkStart w:id="197" w:name="_Toc345156582"/>
      <w:bookmarkStart w:id="198" w:name="_Toc348618643"/>
      <w:bookmarkStart w:id="199" w:name="_Toc453318976"/>
      <w:bookmarkStart w:id="200" w:name="_Toc453319546"/>
      <w:bookmarkStart w:id="201" w:name="_Toc509424848"/>
      <w:bookmarkStart w:id="202" w:name="_Toc197509192"/>
      <w:bookmarkEnd w:id="184"/>
      <w:bookmarkEnd w:id="195"/>
      <w:bookmarkEnd w:id="196"/>
      <w:r>
        <w:rPr>
          <w:rFonts w:cs="Arial"/>
        </w:rPr>
        <w:t>Y</w:t>
      </w:r>
      <w:r w:rsidR="00F349D3" w:rsidRPr="00AF0C3E">
        <w:rPr>
          <w:rFonts w:cs="Arial"/>
        </w:rPr>
        <w:t xml:space="preserve">our medical </w:t>
      </w:r>
      <w:r w:rsidR="00F46A53">
        <w:rPr>
          <w:rFonts w:cs="Arial"/>
        </w:rPr>
        <w:t xml:space="preserve">items, </w:t>
      </w:r>
      <w:r w:rsidR="00F349D3" w:rsidRPr="00AF0C3E">
        <w:rPr>
          <w:rFonts w:cs="Arial"/>
        </w:rPr>
        <w:t xml:space="preserve">services and drugs </w:t>
      </w:r>
      <w:bookmarkEnd w:id="197"/>
      <w:bookmarkEnd w:id="198"/>
      <w:bookmarkEnd w:id="199"/>
      <w:bookmarkEnd w:id="200"/>
      <w:r w:rsidR="004D6268" w:rsidRPr="00AF0C3E">
        <w:rPr>
          <w:rFonts w:cs="Arial"/>
        </w:rPr>
        <w:t xml:space="preserve">until your membership </w:t>
      </w:r>
      <w:r>
        <w:rPr>
          <w:rFonts w:cs="Arial"/>
        </w:rPr>
        <w:t xml:space="preserve">in our plan </w:t>
      </w:r>
      <w:r w:rsidR="004D6268" w:rsidRPr="00AF0C3E">
        <w:rPr>
          <w:rFonts w:cs="Arial"/>
        </w:rPr>
        <w:t>ends</w:t>
      </w:r>
      <w:bookmarkEnd w:id="201"/>
      <w:bookmarkEnd w:id="202"/>
    </w:p>
    <w:p w14:paraId="0E42C2C2" w14:textId="54DD2882" w:rsidR="00F349D3" w:rsidRPr="00AF0C3E" w:rsidRDefault="00F349D3" w:rsidP="00860170">
      <w:pPr>
        <w:rPr>
          <w:rFonts w:cs="Arial"/>
          <w:b/>
        </w:rPr>
      </w:pPr>
      <w:r w:rsidRPr="00AF0C3E">
        <w:rPr>
          <w:rFonts w:cs="Arial"/>
        </w:rPr>
        <w:t xml:space="preserve">If you leave </w:t>
      </w:r>
      <w:r w:rsidR="00921C08">
        <w:rPr>
          <w:rFonts w:cs="Arial"/>
        </w:rPr>
        <w:t>our plan</w:t>
      </w:r>
      <w:r w:rsidRPr="00AF0C3E">
        <w:rPr>
          <w:rFonts w:cs="Arial"/>
        </w:rPr>
        <w:t xml:space="preserve">, it may take time before your membership ends and your new Medicare and </w:t>
      </w:r>
      <w:r w:rsidR="00A041E2">
        <w:rPr>
          <w:rFonts w:cs="Arial"/>
        </w:rPr>
        <w:t xml:space="preserve">Medicaid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r w:rsidR="00920642">
        <w:rPr>
          <w:rFonts w:cs="Arial"/>
        </w:rPr>
        <w:t xml:space="preserve">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sidRPr="007F7B52">
        <w:rPr>
          <w:rFonts w:cs="Arial"/>
          <w:color w:val="3576BC"/>
          <w:rPrChange w:id="203" w:author="Lisa Williams" w:date="2025-06-05T10:57:00Z" w16du:dateUtc="2025-06-05T14:57:00Z">
            <w:rPr>
              <w:rFonts w:cs="Arial"/>
              <w:color w:val="548DD4"/>
            </w:rPr>
          </w:rPrChange>
        </w:rPr>
        <w:t>[</w:t>
      </w:r>
      <w:r w:rsidRPr="007F7B52">
        <w:rPr>
          <w:rFonts w:cs="Arial"/>
          <w:i/>
          <w:iCs/>
          <w:color w:val="3576BC"/>
          <w:rPrChange w:id="204" w:author="Lisa Williams" w:date="2025-06-05T10:57:00Z" w16du:dateUtc="2025-06-05T14:57:00Z">
            <w:rPr>
              <w:rFonts w:cs="Arial"/>
              <w:i/>
              <w:iCs/>
              <w:color w:val="548DD4"/>
            </w:rPr>
          </w:rPrChange>
        </w:rPr>
        <w:t>insert if applicable</w:t>
      </w:r>
      <w:r w:rsidRPr="007F7B52">
        <w:rPr>
          <w:rFonts w:cs="Arial"/>
          <w:color w:val="3576BC"/>
          <w:rPrChange w:id="205" w:author="Lisa Williams" w:date="2025-06-05T10:57:00Z" w16du:dateUtc="2025-06-05T14:57:00Z">
            <w:rPr>
              <w:rFonts w:cs="Arial"/>
              <w:color w:val="548DD4"/>
            </w:rPr>
          </w:rPrChange>
        </w:rPr>
        <w:t>:</w:t>
      </w:r>
      <w:r w:rsidRPr="007F7B52">
        <w:rPr>
          <w:rFonts w:cs="Arial"/>
          <w:i/>
          <w:color w:val="3576BC"/>
          <w:rPrChange w:id="206" w:author="Lisa Williams" w:date="2025-06-05T10:57:00Z" w16du:dateUtc="2025-06-05T14:57:00Z">
            <w:rPr>
              <w:rFonts w:cs="Arial"/>
              <w:i/>
              <w:color w:val="548DD4"/>
            </w:rPr>
          </w:rPrChange>
        </w:rPr>
        <w:t xml:space="preserve"> </w:t>
      </w:r>
      <w:r w:rsidRPr="007F7B52">
        <w:rPr>
          <w:rFonts w:cs="Arial"/>
          <w:color w:val="3576BC"/>
          <w:rPrChange w:id="207" w:author="Lisa Williams" w:date="2025-06-05T10:57:00Z" w16du:dateUtc="2025-06-05T14:57:00Z">
            <w:rPr>
              <w:rFonts w:cs="Arial"/>
              <w:color w:val="548DD4"/>
            </w:rPr>
          </w:rPrChange>
        </w:rPr>
        <w:t>including through our mail-order pharmacy services</w:t>
      </w:r>
      <w:r w:rsidR="009E532D" w:rsidRPr="007F7B52">
        <w:rPr>
          <w:rFonts w:cs="Arial"/>
          <w:color w:val="3576BC"/>
          <w:rPrChange w:id="208" w:author="Lisa Williams" w:date="2025-06-05T10:57:00Z" w16du:dateUtc="2025-06-05T14:57:00Z">
            <w:rPr>
              <w:rFonts w:cs="Arial"/>
              <w:color w:val="548DD4"/>
            </w:rPr>
          </w:rPrChange>
        </w:rPr>
        <w:t>]</w:t>
      </w:r>
      <w:r w:rsidRPr="007F7B52">
        <w:rPr>
          <w:rFonts w:cs="Arial"/>
          <w:color w:val="3576BC"/>
          <w:rPrChange w:id="209" w:author="Lisa Williams" w:date="2025-06-05T10:57:00Z" w16du:dateUtc="2025-06-05T14:57:00Z">
            <w:rPr>
              <w:rFonts w:cs="Arial"/>
              <w:color w:val="548DD4"/>
            </w:rPr>
          </w:rPrChange>
        </w:rPr>
        <w:t xml:space="preserve"> </w:t>
      </w:r>
      <w:r w:rsidR="00F349D3" w:rsidRPr="00B93EA2">
        <w:rPr>
          <w:rFonts w:cs="Arial"/>
        </w:rPr>
        <w:t>to get your prescriptions filled.</w:t>
      </w:r>
      <w:r w:rsidR="00F349D3" w:rsidRPr="007B3B52">
        <w:rPr>
          <w:rFonts w:cs="Arial"/>
        </w:rPr>
        <w:t xml:space="preserve"> </w:t>
      </w:r>
    </w:p>
    <w:p w14:paraId="462770AF" w14:textId="1C5054D8" w:rsidR="00BE7805" w:rsidRPr="007B3B52" w:rsidRDefault="00F349D3" w:rsidP="00860170">
      <w:pPr>
        <w:pStyle w:val="ListParagraph"/>
        <w:rPr>
          <w:rFonts w:cs="Arial"/>
        </w:rPr>
      </w:pPr>
      <w:r w:rsidRPr="00B93EA2">
        <w:rPr>
          <w:rFonts w:cs="Arial"/>
        </w:rPr>
        <w:t>If you</w:t>
      </w:r>
      <w:del w:id="210" w:author="MMCO" w:date="2025-04-14T19:29:00Z">
        <w:r w:rsidRPr="00B93EA2" w:rsidDel="00AB771B">
          <w:rPr>
            <w:rFonts w:cs="Arial"/>
          </w:rPr>
          <w:delText xml:space="preserve"> a</w:delText>
        </w:r>
      </w:del>
      <w:ins w:id="211" w:author="MMCO" w:date="2025-04-14T19:29:00Z">
        <w:r w:rsidR="00AB771B">
          <w:rPr>
            <w:rFonts w:cs="Arial"/>
          </w:rPr>
          <w:t>’</w:t>
        </w:r>
      </w:ins>
      <w:r w:rsidRPr="00B93EA2">
        <w:rPr>
          <w:rFonts w:cs="Arial"/>
        </w:rPr>
        <w:t xml:space="preserve">re hospitalized on the day that your membership </w:t>
      </w:r>
      <w:r w:rsidR="00920642">
        <w:rPr>
          <w:rFonts w:cs="Arial"/>
        </w:rPr>
        <w:t xml:space="preserve">in </w:t>
      </w:r>
      <w:r w:rsidR="00920642" w:rsidRPr="001C0B43">
        <w:rPr>
          <w:rFonts w:cs="Arial"/>
        </w:rPr>
        <w:t xml:space="preserve">&lt;plan name&gt; </w:t>
      </w:r>
      <w:r w:rsidRPr="00B93EA2">
        <w:rPr>
          <w:rFonts w:cs="Arial"/>
        </w:rPr>
        <w:t xml:space="preserve">ends, </w:t>
      </w:r>
      <w:r w:rsidR="00920642">
        <w:rPr>
          <w:rFonts w:cs="Arial"/>
        </w:rPr>
        <w:t xml:space="preserve">our plan will </w:t>
      </w:r>
      <w:r w:rsidR="00921C08" w:rsidRPr="00B93EA2">
        <w:rPr>
          <w:rFonts w:cs="Arial"/>
        </w:rPr>
        <w:t xml:space="preserve">cover </w:t>
      </w:r>
      <w:r w:rsidRPr="00B93EA2">
        <w:rPr>
          <w:rFonts w:cs="Arial"/>
        </w:rPr>
        <w:t>your hospital stay until you</w:t>
      </w:r>
      <w:r w:rsidR="001D01AC">
        <w:rPr>
          <w:rFonts w:cs="Arial"/>
        </w:rPr>
        <w:t>’</w:t>
      </w:r>
      <w:r w:rsidRPr="00B93EA2">
        <w:rPr>
          <w:rFonts w:cs="Arial"/>
        </w:rPr>
        <w:t>re discharged.</w:t>
      </w:r>
      <w:r w:rsidRPr="007B3B52">
        <w:rPr>
          <w:rFonts w:cs="Arial"/>
        </w:rPr>
        <w:t xml:space="preserve"> </w:t>
      </w:r>
      <w:r w:rsidR="002260E3">
        <w:rPr>
          <w:rFonts w:cs="Arial"/>
        </w:rPr>
        <w:t>This will happen even if your new health coverage begins before you</w:t>
      </w:r>
      <w:r w:rsidR="001D01AC">
        <w:rPr>
          <w:rFonts w:cs="Arial"/>
        </w:rPr>
        <w:t>’</w:t>
      </w:r>
      <w:r w:rsidR="002260E3">
        <w:rPr>
          <w:rFonts w:cs="Arial"/>
        </w:rPr>
        <w:t>re discharged.</w:t>
      </w:r>
      <w:r w:rsidR="00920642">
        <w:rPr>
          <w:rFonts w:cs="Arial"/>
        </w:rPr>
        <w:t xml:space="preserve"> </w:t>
      </w:r>
    </w:p>
    <w:p w14:paraId="721ABBD8" w14:textId="3D024218" w:rsidR="004A0176" w:rsidRPr="00AF0C3E" w:rsidRDefault="3E2019DD" w:rsidP="009B68F6">
      <w:pPr>
        <w:pStyle w:val="Heading1"/>
        <w:rPr>
          <w:rFonts w:cs="Arial"/>
        </w:rPr>
      </w:pPr>
      <w:bookmarkStart w:id="212" w:name="_Toc345156583"/>
      <w:bookmarkStart w:id="213" w:name="_Toc348618644"/>
      <w:bookmarkStart w:id="214" w:name="_Toc453318977"/>
      <w:bookmarkStart w:id="215" w:name="_Toc453319547"/>
      <w:bookmarkStart w:id="216" w:name="_Toc197509193"/>
      <w:r w:rsidRPr="3E2019DD">
        <w:rPr>
          <w:rFonts w:cs="Arial"/>
        </w:rPr>
        <w:t>Other situations when your membership in our plan ends</w:t>
      </w:r>
      <w:bookmarkEnd w:id="212"/>
      <w:bookmarkEnd w:id="213"/>
      <w:bookmarkEnd w:id="214"/>
      <w:bookmarkEnd w:id="215"/>
      <w:bookmarkEnd w:id="216"/>
    </w:p>
    <w:p w14:paraId="06A5383F" w14:textId="26ECFF3D" w:rsidR="004A0176" w:rsidRPr="00AF0C3E" w:rsidRDefault="004A0176" w:rsidP="00860170">
      <w:pPr>
        <w:rPr>
          <w:rFonts w:cs="Arial"/>
        </w:rPr>
      </w:pPr>
      <w:bookmarkStart w:id="217" w:name="_Toc344049786"/>
      <w:r w:rsidRPr="00AF0C3E">
        <w:rPr>
          <w:rFonts w:cs="Arial"/>
        </w:rPr>
        <w:t xml:space="preserve">These are cases when </w:t>
      </w:r>
      <w:bookmarkEnd w:id="217"/>
      <w:r w:rsidR="00203D45">
        <w:rPr>
          <w:rFonts w:cs="Arial"/>
        </w:rPr>
        <w:t xml:space="preserve">we </w:t>
      </w:r>
      <w:r w:rsidRPr="00AF0C3E">
        <w:rPr>
          <w:rFonts w:cs="Arial"/>
        </w:rPr>
        <w:t xml:space="preserve">must end your membership in </w:t>
      </w:r>
      <w:r w:rsidR="00203D45">
        <w:rPr>
          <w:rFonts w:cs="Arial"/>
        </w:rPr>
        <w:t>our</w:t>
      </w:r>
      <w:r w:rsidRPr="00AF0C3E">
        <w:rPr>
          <w:rFonts w:cs="Arial"/>
        </w:rPr>
        <w:t xml:space="preserve"> plan:</w:t>
      </w:r>
    </w:p>
    <w:p w14:paraId="0B6B7639" w14:textId="61FD128B" w:rsidR="004A0176" w:rsidRPr="00AF0C3E" w:rsidRDefault="004A0176" w:rsidP="00860170">
      <w:pPr>
        <w:pStyle w:val="ListParagraph"/>
        <w:rPr>
          <w:rFonts w:cs="Arial"/>
        </w:rPr>
      </w:pPr>
      <w:r w:rsidRPr="00AF0C3E">
        <w:rPr>
          <w:rFonts w:cs="Arial"/>
        </w:rPr>
        <w:t xml:space="preserve">If </w:t>
      </w:r>
      <w:r w:rsidR="00411CFA" w:rsidRPr="00AF0C3E">
        <w:rPr>
          <w:rFonts w:cs="Arial"/>
        </w:rPr>
        <w:t>there</w:t>
      </w:r>
      <w:r w:rsidR="006D6C7F">
        <w:rPr>
          <w:rFonts w:cs="Arial"/>
        </w:rPr>
        <w:t>’</w:t>
      </w:r>
      <w:r w:rsidR="00411CFA" w:rsidRPr="00AF0C3E">
        <w:rPr>
          <w:rFonts w:cs="Arial"/>
        </w:rPr>
        <w:t>s a break</w:t>
      </w:r>
      <w:r w:rsidRPr="00AF0C3E">
        <w:rPr>
          <w:rFonts w:cs="Arial"/>
        </w:rPr>
        <w:t xml:space="preserve"> in </w:t>
      </w:r>
      <w:r w:rsidR="00411CFA" w:rsidRPr="00AF0C3E">
        <w:rPr>
          <w:rFonts w:cs="Arial"/>
        </w:rPr>
        <w:t xml:space="preserve">your </w:t>
      </w:r>
      <w:r w:rsidRPr="00AF0C3E">
        <w:rPr>
          <w:rFonts w:cs="Arial"/>
        </w:rPr>
        <w:t xml:space="preserve">Medicare Part A and </w:t>
      </w:r>
      <w:r w:rsidR="00F56603">
        <w:rPr>
          <w:rFonts w:cs="Arial"/>
        </w:rPr>
        <w:t xml:space="preserve">Medicare </w:t>
      </w:r>
      <w:r w:rsidRPr="00AF0C3E">
        <w:rPr>
          <w:rFonts w:cs="Arial"/>
        </w:rPr>
        <w:t>Part B</w:t>
      </w:r>
      <w:r w:rsidR="00411CFA" w:rsidRPr="00AF0C3E">
        <w:rPr>
          <w:rFonts w:cs="Arial"/>
        </w:rPr>
        <w:t xml:space="preserve"> coverage</w:t>
      </w:r>
      <w:r w:rsidRPr="00AF0C3E">
        <w:rPr>
          <w:rFonts w:cs="Arial"/>
        </w:rPr>
        <w:t>.</w:t>
      </w:r>
    </w:p>
    <w:p w14:paraId="6867BD3C" w14:textId="13BAD552" w:rsidR="002260E3" w:rsidRPr="00B93EA2" w:rsidRDefault="004A0176" w:rsidP="00860170">
      <w:pPr>
        <w:pStyle w:val="ListParagraph"/>
        <w:rPr>
          <w:rFonts w:cs="Arial"/>
          <w:i/>
        </w:rPr>
      </w:pPr>
      <w:r w:rsidRPr="00AF0C3E">
        <w:rPr>
          <w:rFonts w:cs="Arial"/>
        </w:rPr>
        <w:t xml:space="preserve">If you no longer </w:t>
      </w:r>
      <w:r w:rsidR="00747F2A" w:rsidRPr="00AF0C3E">
        <w:rPr>
          <w:rFonts w:cs="Arial"/>
        </w:rPr>
        <w:t xml:space="preserve">qualify </w:t>
      </w:r>
      <w:r w:rsidRPr="00AF0C3E">
        <w:rPr>
          <w:rFonts w:cs="Arial"/>
        </w:rPr>
        <w:t xml:space="preserve">for </w:t>
      </w:r>
      <w:r w:rsidR="00DB3D7A">
        <w:rPr>
          <w:rFonts w:cs="Arial"/>
        </w:rPr>
        <w:t>Medicaid</w:t>
      </w:r>
      <w:r w:rsidR="001F6EC1">
        <w:rPr>
          <w:rFonts w:cs="Arial"/>
        </w:rPr>
        <w:t xml:space="preserve"> </w:t>
      </w:r>
      <w:commentRangeStart w:id="218"/>
      <w:commentRangeStart w:id="219"/>
      <w:r w:rsidR="001F6EC1">
        <w:rPr>
          <w:rFonts w:cs="Arial"/>
        </w:rPr>
        <w:t>and your deeming period has ended</w:t>
      </w:r>
      <w:commentRangeEnd w:id="218"/>
      <w:r w:rsidR="001F6EC1">
        <w:rPr>
          <w:rStyle w:val="CommentReference"/>
        </w:rPr>
        <w:commentReference w:id="218"/>
      </w:r>
      <w:commentRangeEnd w:id="219"/>
      <w:r w:rsidR="001D01AC">
        <w:rPr>
          <w:rStyle w:val="CommentReference"/>
        </w:rPr>
        <w:commentReference w:id="219"/>
      </w:r>
      <w:r w:rsidRPr="00AF0C3E">
        <w:rPr>
          <w:rFonts w:cs="Arial"/>
        </w:rPr>
        <w:t xml:space="preserve">. Our plan is for people who </w:t>
      </w:r>
      <w:r w:rsidR="00747F2A" w:rsidRPr="00AF0C3E">
        <w:rPr>
          <w:rFonts w:cs="Arial"/>
        </w:rPr>
        <w:t>qualify</w:t>
      </w:r>
      <w:r w:rsidRPr="00AF0C3E">
        <w:rPr>
          <w:rFonts w:cs="Arial"/>
        </w:rPr>
        <w:t xml:space="preserve"> for both Medicare and</w:t>
      </w:r>
      <w:r w:rsidR="003A515E">
        <w:rPr>
          <w:rFonts w:cs="Arial"/>
        </w:rPr>
        <w:t xml:space="preserve"> Medicaid</w:t>
      </w:r>
      <w:r w:rsidRPr="00AF0C3E">
        <w:rPr>
          <w:rFonts w:cs="Arial"/>
        </w:rPr>
        <w:t>.</w:t>
      </w:r>
      <w:r w:rsidR="00AB4C22">
        <w:rPr>
          <w:rFonts w:cs="Arial"/>
        </w:rPr>
        <w:t xml:space="preserve"> </w:t>
      </w:r>
    </w:p>
    <w:p w14:paraId="31FDEBC4" w14:textId="05508171" w:rsidR="001F6EC1" w:rsidRPr="002959AA" w:rsidRDefault="001F6EC1" w:rsidP="001F6EC1">
      <w:pPr>
        <w:pStyle w:val="ListParagraph"/>
        <w:rPr>
          <w:i/>
        </w:rPr>
      </w:pPr>
      <w:r w:rsidRPr="002959AA">
        <w:t>If you join a MassHealth Home and Community Based Services (HCBS) Waiver program</w:t>
      </w:r>
      <w:ins w:id="220" w:author="MMCO" w:date="2025-05-07T11:08:00Z" w16du:dateUtc="2025-05-07T15:08:00Z">
        <w:r w:rsidR="009F40FF">
          <w:t>.</w:t>
        </w:r>
      </w:ins>
    </w:p>
    <w:p w14:paraId="34A31810" w14:textId="7DBFC9F4" w:rsidR="004A0176" w:rsidRPr="007F7B52" w:rsidRDefault="009E532D" w:rsidP="006D6C7F">
      <w:pPr>
        <w:pStyle w:val="ListParagraph"/>
        <w:numPr>
          <w:ilvl w:val="0"/>
          <w:numId w:val="17"/>
        </w:numPr>
        <w:rPr>
          <w:rFonts w:cs="Arial"/>
          <w:color w:val="3576BC"/>
          <w:rPrChange w:id="221" w:author="Lisa Williams" w:date="2025-06-05T10:57:00Z" w16du:dateUtc="2025-06-05T14:57:00Z">
            <w:rPr>
              <w:rFonts w:cs="Arial"/>
              <w:color w:val="548DD4"/>
            </w:rPr>
          </w:rPrChange>
        </w:rPr>
      </w:pPr>
      <w:r w:rsidRPr="007F7B52">
        <w:rPr>
          <w:rFonts w:cs="Arial"/>
          <w:color w:val="3576BC"/>
          <w:rPrChange w:id="222" w:author="Lisa Williams" w:date="2025-06-05T10:57:00Z" w16du:dateUtc="2025-06-05T14:57:00Z">
            <w:rPr>
              <w:rFonts w:cs="Arial"/>
              <w:color w:val="548DD4"/>
            </w:rPr>
          </w:rPrChange>
        </w:rPr>
        <w:t>[</w:t>
      </w:r>
      <w:r w:rsidR="004A0176" w:rsidRPr="007F7B52">
        <w:rPr>
          <w:rFonts w:cs="Arial"/>
          <w:i/>
          <w:iCs/>
          <w:color w:val="3576BC"/>
          <w:rPrChange w:id="223" w:author="Lisa Williams" w:date="2025-06-05T10:57:00Z" w16du:dateUtc="2025-06-05T14:57:00Z">
            <w:rPr>
              <w:rFonts w:cs="Arial"/>
              <w:i/>
              <w:iCs/>
              <w:color w:val="548DD4"/>
            </w:rPr>
          </w:rPrChange>
        </w:rPr>
        <w:t>Plans must insert rules for members who no longer meet special eligibility requirements</w:t>
      </w:r>
      <w:r w:rsidR="004A0176" w:rsidRPr="007F7B52">
        <w:rPr>
          <w:rFonts w:cs="Arial"/>
          <w:color w:val="3576BC"/>
          <w:rPrChange w:id="224" w:author="Lisa Williams" w:date="2025-06-05T10:57:00Z" w16du:dateUtc="2025-06-05T14:57:00Z">
            <w:rPr>
              <w:rFonts w:cs="Arial"/>
              <w:color w:val="548DD4"/>
            </w:rPr>
          </w:rPrChange>
        </w:rPr>
        <w:t>.</w:t>
      </w:r>
      <w:bookmarkStart w:id="225" w:name="_DV_C2914"/>
      <w:r w:rsidRPr="007F7B52">
        <w:rPr>
          <w:rFonts w:cs="Arial"/>
          <w:color w:val="3576BC"/>
          <w:rPrChange w:id="226" w:author="Lisa Williams" w:date="2025-06-05T10:57:00Z" w16du:dateUtc="2025-06-05T14:57:00Z">
            <w:rPr>
              <w:rFonts w:cs="Arial"/>
              <w:color w:val="548DD4"/>
            </w:rPr>
          </w:rPrChange>
        </w:rPr>
        <w:t>]</w:t>
      </w:r>
    </w:p>
    <w:p w14:paraId="6FDEEFDB" w14:textId="77777777" w:rsidR="00B4266A" w:rsidRPr="00C06E7B" w:rsidRDefault="00B4266A" w:rsidP="006D6C7F">
      <w:pPr>
        <w:pStyle w:val="ListParagraph"/>
        <w:numPr>
          <w:ilvl w:val="0"/>
          <w:numId w:val="18"/>
        </w:numPr>
        <w:rPr>
          <w:rFonts w:cs="Arial"/>
        </w:rPr>
      </w:pPr>
      <w:r w:rsidRPr="00C06E7B">
        <w:rPr>
          <w:rFonts w:cs="Arial"/>
        </w:rPr>
        <w:lastRenderedPageBreak/>
        <w:t xml:space="preserve">If you move out of our service area. </w:t>
      </w:r>
    </w:p>
    <w:bookmarkEnd w:id="225"/>
    <w:p w14:paraId="2EF2066C" w14:textId="7AFD357B" w:rsidR="001F6EC1" w:rsidRPr="001F6EC1" w:rsidRDefault="001F6EC1" w:rsidP="00024155">
      <w:pPr>
        <w:pStyle w:val="ListBullet"/>
        <w:numPr>
          <w:ilvl w:val="0"/>
          <w:numId w:val="18"/>
        </w:numPr>
        <w:spacing w:after="200"/>
      </w:pPr>
      <w:commentRangeStart w:id="227"/>
      <w:r w:rsidRPr="002959AA">
        <w:t>If you move into an Intermediate Care Facility operated by the Massachusetts Department of Developmental Services.</w:t>
      </w:r>
      <w:commentRangeEnd w:id="227"/>
      <w:r>
        <w:rPr>
          <w:rStyle w:val="CommentReference"/>
        </w:rPr>
        <w:commentReference w:id="227"/>
      </w:r>
    </w:p>
    <w:p w14:paraId="56A4A0CA" w14:textId="44BD5362" w:rsidR="004A0176" w:rsidRPr="00C06E7B" w:rsidRDefault="004A0176" w:rsidP="006D6C7F">
      <w:pPr>
        <w:pStyle w:val="ListParagraph"/>
        <w:numPr>
          <w:ilvl w:val="0"/>
          <w:numId w:val="18"/>
        </w:numPr>
        <w:rPr>
          <w:rFonts w:cs="Arial"/>
        </w:rPr>
      </w:pPr>
      <w:r w:rsidRPr="00C06E7B">
        <w:rPr>
          <w:rFonts w:cs="Arial"/>
        </w:rPr>
        <w:t>If you</w:t>
      </w:r>
      <w:r w:rsidR="007365A9">
        <w:rPr>
          <w:rFonts w:cs="Arial"/>
        </w:rPr>
        <w:t>’</w:t>
      </w:r>
      <w:r w:rsidRPr="00C06E7B">
        <w:rPr>
          <w:rFonts w:cs="Arial"/>
        </w:rPr>
        <w:t xml:space="preserve">re away from our service area for more than six months. </w:t>
      </w:r>
      <w:r w:rsidR="009E532D" w:rsidRPr="007F7B52">
        <w:rPr>
          <w:rFonts w:cs="Arial"/>
          <w:color w:val="3576BC"/>
          <w:rPrChange w:id="228" w:author="Lisa Williams" w:date="2025-06-05T10:57:00Z" w16du:dateUtc="2025-06-05T14:57:00Z">
            <w:rPr>
              <w:rFonts w:cs="Arial"/>
              <w:color w:val="548DD4"/>
            </w:rPr>
          </w:rPrChange>
        </w:rPr>
        <w:t>[</w:t>
      </w:r>
      <w:r w:rsidRPr="007F7B52">
        <w:rPr>
          <w:rFonts w:cs="Arial"/>
          <w:i/>
          <w:iCs/>
          <w:color w:val="3576BC"/>
          <w:rPrChange w:id="229" w:author="Lisa Williams" w:date="2025-06-05T10:57:00Z" w16du:dateUtc="2025-06-05T14:57:00Z">
            <w:rPr>
              <w:rFonts w:cs="Arial"/>
              <w:i/>
              <w:iCs/>
              <w:color w:val="548DD4"/>
            </w:rPr>
          </w:rPrChange>
        </w:rPr>
        <w:t>Plans with visitor/traveler benefits should revise this bullet to indicate when</w:t>
      </w:r>
      <w:r w:rsidR="00097944" w:rsidRPr="007F7B52">
        <w:rPr>
          <w:rFonts w:cs="Arial"/>
          <w:i/>
          <w:iCs/>
          <w:color w:val="3576BC"/>
          <w:rPrChange w:id="230" w:author="Lisa Williams" w:date="2025-06-05T10:57:00Z" w16du:dateUtc="2025-06-05T14:57:00Z">
            <w:rPr>
              <w:rFonts w:cs="Arial"/>
              <w:i/>
              <w:iCs/>
              <w:color w:val="548DD4"/>
            </w:rPr>
          </w:rPrChange>
        </w:rPr>
        <w:t xml:space="preserve"> the plan must disenroll</w:t>
      </w:r>
      <w:r w:rsidRPr="007F7B52">
        <w:rPr>
          <w:rFonts w:cs="Arial"/>
          <w:i/>
          <w:iCs/>
          <w:color w:val="3576BC"/>
          <w:rPrChange w:id="231" w:author="Lisa Williams" w:date="2025-06-05T10:57:00Z" w16du:dateUtc="2025-06-05T14:57:00Z">
            <w:rPr>
              <w:rFonts w:cs="Arial"/>
              <w:i/>
              <w:iCs/>
              <w:color w:val="548DD4"/>
            </w:rPr>
          </w:rPrChange>
        </w:rPr>
        <w:t xml:space="preserve"> members</w:t>
      </w:r>
      <w:r w:rsidRPr="007F7B52">
        <w:rPr>
          <w:rFonts w:cs="Arial"/>
          <w:color w:val="3576BC"/>
          <w:rPrChange w:id="232" w:author="Lisa Williams" w:date="2025-06-05T10:57:00Z" w16du:dateUtc="2025-06-05T14:57:00Z">
            <w:rPr>
              <w:rFonts w:cs="Arial"/>
              <w:color w:val="548DD4"/>
            </w:rPr>
          </w:rPrChange>
        </w:rPr>
        <w:t>.</w:t>
      </w:r>
      <w:r w:rsidR="009E532D" w:rsidRPr="007F7B52">
        <w:rPr>
          <w:rFonts w:cs="Arial"/>
          <w:color w:val="3576BC"/>
          <w:rPrChange w:id="233" w:author="Lisa Williams" w:date="2025-06-05T10:57:00Z" w16du:dateUtc="2025-06-05T14:57:00Z">
            <w:rPr>
              <w:rFonts w:cs="Arial"/>
              <w:color w:val="548DD4"/>
            </w:rPr>
          </w:rPrChange>
        </w:rPr>
        <w:t>]</w:t>
      </w:r>
    </w:p>
    <w:p w14:paraId="04B94585" w14:textId="38505FAD" w:rsidR="004A0176" w:rsidRPr="00AF0C3E" w:rsidRDefault="004A0176" w:rsidP="00860170">
      <w:pPr>
        <w:pStyle w:val="ListBullet3"/>
        <w:rPr>
          <w:rFonts w:cs="Arial"/>
        </w:rPr>
      </w:pPr>
      <w:r w:rsidRPr="00AF0C3E">
        <w:rPr>
          <w:rFonts w:cs="Arial"/>
        </w:rPr>
        <w:t xml:space="preserve">If you move or take a long trip, call Member Services to find out if </w:t>
      </w:r>
      <w:r w:rsidR="00203D45">
        <w:rPr>
          <w:rFonts w:cs="Arial"/>
        </w:rPr>
        <w:t>where</w:t>
      </w:r>
      <w:r w:rsidRPr="00AF0C3E">
        <w:rPr>
          <w:rFonts w:cs="Arial"/>
        </w:rPr>
        <w:t xml:space="preserve"> </w:t>
      </w:r>
      <w:r w:rsidR="00203D45">
        <w:rPr>
          <w:rFonts w:cs="Arial"/>
        </w:rPr>
        <w:t>you’re</w:t>
      </w:r>
      <w:r w:rsidRPr="00AF0C3E">
        <w:rPr>
          <w:rFonts w:cs="Arial"/>
        </w:rPr>
        <w:t xml:space="preserve"> moving or traveling to is in our plan’s service area.</w:t>
      </w:r>
    </w:p>
    <w:p w14:paraId="52ACB484" w14:textId="2E34BE3B" w:rsidR="004A0176" w:rsidRPr="007F7B52" w:rsidRDefault="009E532D" w:rsidP="006D6C7F">
      <w:pPr>
        <w:pStyle w:val="ListBullet3"/>
        <w:numPr>
          <w:ilvl w:val="0"/>
          <w:numId w:val="20"/>
        </w:numPr>
        <w:rPr>
          <w:color w:val="3576BC"/>
          <w:rPrChange w:id="234" w:author="Lisa Williams" w:date="2025-06-05T10:57:00Z" w16du:dateUtc="2025-06-05T14:57:00Z">
            <w:rPr>
              <w:color w:val="548DD4"/>
            </w:rPr>
          </w:rPrChange>
        </w:rPr>
      </w:pPr>
      <w:r w:rsidRPr="007F7B52">
        <w:rPr>
          <w:color w:val="3576BC"/>
          <w:rPrChange w:id="235" w:author="Lisa Williams" w:date="2025-06-05T10:57:00Z" w16du:dateUtc="2025-06-05T14:57:00Z">
            <w:rPr>
              <w:color w:val="548DD4"/>
            </w:rPr>
          </w:rPrChange>
        </w:rPr>
        <w:t>[</w:t>
      </w:r>
      <w:r w:rsidR="004A0176" w:rsidRPr="007F7B52">
        <w:rPr>
          <w:i/>
          <w:iCs/>
          <w:color w:val="3576BC"/>
          <w:rPrChange w:id="236" w:author="Lisa Williams" w:date="2025-06-05T10:57:00Z" w16du:dateUtc="2025-06-05T14:57:00Z">
            <w:rPr>
              <w:i/>
              <w:iCs/>
              <w:color w:val="548DD4"/>
            </w:rPr>
          </w:rPrChange>
        </w:rPr>
        <w:t>Plans with visitor/traveler benefits, insert</w:t>
      </w:r>
      <w:r w:rsidR="004A0176" w:rsidRPr="007F7B52">
        <w:rPr>
          <w:color w:val="3576BC"/>
          <w:rPrChange w:id="237" w:author="Lisa Williams" w:date="2025-06-05T10:57:00Z" w16du:dateUtc="2025-06-05T14:57:00Z">
            <w:rPr>
              <w:color w:val="548DD4"/>
            </w:rPr>
          </w:rPrChange>
        </w:rPr>
        <w:t xml:space="preserve">: </w:t>
      </w:r>
      <w:r w:rsidR="00CE69B3" w:rsidRPr="007F7B52">
        <w:rPr>
          <w:color w:val="3576BC"/>
          <w:rPrChange w:id="238" w:author="Lisa Williams" w:date="2025-06-05T10:57:00Z" w16du:dateUtc="2025-06-05T14:57:00Z">
            <w:rPr>
              <w:color w:val="548DD4"/>
            </w:rPr>
          </w:rPrChange>
        </w:rPr>
        <w:t xml:space="preserve">Refer to </w:t>
      </w:r>
      <w:r w:rsidR="004A0176" w:rsidRPr="007F7B52">
        <w:rPr>
          <w:b/>
          <w:color w:val="3576BC"/>
          <w:rPrChange w:id="239" w:author="Lisa Williams" w:date="2025-06-05T10:57:00Z" w16du:dateUtc="2025-06-05T14:57:00Z">
            <w:rPr>
              <w:b/>
              <w:color w:val="548DD4"/>
            </w:rPr>
          </w:rPrChange>
        </w:rPr>
        <w:t>Chapter 4</w:t>
      </w:r>
      <w:r w:rsidR="004A0176" w:rsidRPr="007F7B52">
        <w:rPr>
          <w:color w:val="3576BC"/>
          <w:rPrChange w:id="240" w:author="Lisa Williams" w:date="2025-06-05T10:57:00Z" w16du:dateUtc="2025-06-05T14:57:00Z">
            <w:rPr>
              <w:color w:val="548DD4"/>
            </w:rPr>
          </w:rPrChange>
        </w:rPr>
        <w:t xml:space="preserve"> </w:t>
      </w:r>
      <w:r w:rsidR="00203D45" w:rsidRPr="007F7B52">
        <w:rPr>
          <w:color w:val="3576BC"/>
          <w:rPrChange w:id="241" w:author="Lisa Williams" w:date="2025-06-05T10:57:00Z" w16du:dateUtc="2025-06-05T14:57:00Z">
            <w:rPr>
              <w:color w:val="548DD4"/>
            </w:rPr>
          </w:rPrChange>
        </w:rPr>
        <w:t xml:space="preserve">of </w:t>
      </w:r>
      <w:r w:rsidR="00F34FFE" w:rsidRPr="007F7B52">
        <w:rPr>
          <w:color w:val="3576BC"/>
          <w:rPrChange w:id="242" w:author="Lisa Williams" w:date="2025-06-05T10:57:00Z" w16du:dateUtc="2025-06-05T14:57:00Z">
            <w:rPr>
              <w:color w:val="548DD4"/>
            </w:rPr>
          </w:rPrChange>
        </w:rPr>
        <w:t>this</w:t>
      </w:r>
      <w:r w:rsidR="00203D45" w:rsidRPr="007F7B52">
        <w:rPr>
          <w:color w:val="3576BC"/>
          <w:rPrChange w:id="243" w:author="Lisa Williams" w:date="2025-06-05T10:57:00Z" w16du:dateUtc="2025-06-05T14:57:00Z">
            <w:rPr>
              <w:color w:val="548DD4"/>
            </w:rPr>
          </w:rPrChange>
        </w:rPr>
        <w:t xml:space="preserve"> </w:t>
      </w:r>
      <w:r w:rsidR="00203D45" w:rsidRPr="007F7B52">
        <w:rPr>
          <w:i/>
          <w:iCs/>
          <w:color w:val="3576BC"/>
          <w:rPrChange w:id="244" w:author="Lisa Williams" w:date="2025-06-05T10:57:00Z" w16du:dateUtc="2025-06-05T14:57:00Z">
            <w:rPr>
              <w:i/>
              <w:iCs/>
              <w:color w:val="548DD4"/>
            </w:rPr>
          </w:rPrChange>
        </w:rPr>
        <w:t>Member Handbook</w:t>
      </w:r>
      <w:r w:rsidR="00203D45" w:rsidRPr="007F7B52">
        <w:rPr>
          <w:color w:val="3576BC"/>
          <w:rPrChange w:id="245" w:author="Lisa Williams" w:date="2025-06-05T10:57:00Z" w16du:dateUtc="2025-06-05T14:57:00Z">
            <w:rPr>
              <w:color w:val="548DD4"/>
            </w:rPr>
          </w:rPrChange>
        </w:rPr>
        <w:t xml:space="preserve"> </w:t>
      </w:r>
      <w:r w:rsidR="004A0176" w:rsidRPr="007F7B52">
        <w:rPr>
          <w:color w:val="3576BC"/>
          <w:rPrChange w:id="246" w:author="Lisa Williams" w:date="2025-06-05T10:57:00Z" w16du:dateUtc="2025-06-05T14:57:00Z">
            <w:rPr>
              <w:color w:val="548DD4"/>
            </w:rPr>
          </w:rPrChange>
        </w:rPr>
        <w:t xml:space="preserve">for information on getting care </w:t>
      </w:r>
      <w:r w:rsidR="00203D45" w:rsidRPr="007F7B52">
        <w:rPr>
          <w:color w:val="3576BC"/>
          <w:rPrChange w:id="247" w:author="Lisa Williams" w:date="2025-06-05T10:57:00Z" w16du:dateUtc="2025-06-05T14:57:00Z">
            <w:rPr>
              <w:color w:val="548DD4"/>
            </w:rPr>
          </w:rPrChange>
        </w:rPr>
        <w:t xml:space="preserve">through our visitor or traveler benefits </w:t>
      </w:r>
      <w:r w:rsidR="004A0176" w:rsidRPr="007F7B52">
        <w:rPr>
          <w:color w:val="3576BC"/>
          <w:rPrChange w:id="248" w:author="Lisa Williams" w:date="2025-06-05T10:57:00Z" w16du:dateUtc="2025-06-05T14:57:00Z">
            <w:rPr>
              <w:color w:val="548DD4"/>
            </w:rPr>
          </w:rPrChange>
        </w:rPr>
        <w:t xml:space="preserve">when </w:t>
      </w:r>
      <w:r w:rsidR="00203D45" w:rsidRPr="007F7B52">
        <w:rPr>
          <w:color w:val="3576BC"/>
          <w:rPrChange w:id="249" w:author="Lisa Williams" w:date="2025-06-05T10:57:00Z" w16du:dateUtc="2025-06-05T14:57:00Z">
            <w:rPr>
              <w:color w:val="548DD4"/>
            </w:rPr>
          </w:rPrChange>
        </w:rPr>
        <w:t>you’re</w:t>
      </w:r>
      <w:r w:rsidR="004A0176" w:rsidRPr="007F7B52">
        <w:rPr>
          <w:color w:val="3576BC"/>
          <w:rPrChange w:id="250" w:author="Lisa Williams" w:date="2025-06-05T10:57:00Z" w16du:dateUtc="2025-06-05T14:57:00Z">
            <w:rPr>
              <w:color w:val="548DD4"/>
            </w:rPr>
          </w:rPrChange>
        </w:rPr>
        <w:t xml:space="preserve"> away from </w:t>
      </w:r>
      <w:r w:rsidR="00203D45" w:rsidRPr="007F7B52">
        <w:rPr>
          <w:color w:val="3576BC"/>
          <w:rPrChange w:id="251" w:author="Lisa Williams" w:date="2025-06-05T10:57:00Z" w16du:dateUtc="2025-06-05T14:57:00Z">
            <w:rPr>
              <w:color w:val="548DD4"/>
            </w:rPr>
          </w:rPrChange>
        </w:rPr>
        <w:t xml:space="preserve">our plan’s </w:t>
      </w:r>
      <w:r w:rsidR="004A0176" w:rsidRPr="007F7B52">
        <w:rPr>
          <w:color w:val="3576BC"/>
          <w:rPrChange w:id="252" w:author="Lisa Williams" w:date="2025-06-05T10:57:00Z" w16du:dateUtc="2025-06-05T14:57:00Z">
            <w:rPr>
              <w:color w:val="548DD4"/>
            </w:rPr>
          </w:rPrChange>
        </w:rPr>
        <w:t>service area.</w:t>
      </w:r>
      <w:r w:rsidRPr="007F7B52">
        <w:rPr>
          <w:color w:val="3576BC"/>
          <w:rPrChange w:id="253" w:author="Lisa Williams" w:date="2025-06-05T10:57:00Z" w16du:dateUtc="2025-06-05T14:57:00Z">
            <w:rPr>
              <w:color w:val="548DD4"/>
            </w:rPr>
          </w:rPrChange>
        </w:rPr>
        <w:t>]</w:t>
      </w:r>
    </w:p>
    <w:p w14:paraId="46960472" w14:textId="77777777" w:rsidR="004A0176" w:rsidRPr="00C06E7B" w:rsidRDefault="004A0176" w:rsidP="006D6C7F">
      <w:pPr>
        <w:pStyle w:val="ListParagraph"/>
        <w:numPr>
          <w:ilvl w:val="0"/>
          <w:numId w:val="18"/>
        </w:numPr>
        <w:rPr>
          <w:rFonts w:cs="Arial"/>
        </w:rPr>
      </w:pPr>
      <w:r w:rsidRPr="00C06E7B">
        <w:rPr>
          <w:rFonts w:cs="Arial"/>
        </w:rPr>
        <w:t xml:space="preserve">If you go to </w:t>
      </w:r>
      <w:r w:rsidR="006E5106" w:rsidRPr="00C06E7B">
        <w:rPr>
          <w:rFonts w:cs="Arial"/>
        </w:rPr>
        <w:t xml:space="preserve">jail or </w:t>
      </w:r>
      <w:r w:rsidRPr="00C06E7B">
        <w:rPr>
          <w:rFonts w:cs="Arial"/>
        </w:rPr>
        <w:t>prison</w:t>
      </w:r>
      <w:r w:rsidR="006E5106" w:rsidRPr="00C06E7B">
        <w:rPr>
          <w:rFonts w:cs="Arial"/>
        </w:rPr>
        <w:t xml:space="preserve"> for a criminal offense</w:t>
      </w:r>
      <w:r w:rsidRPr="00C06E7B">
        <w:rPr>
          <w:rFonts w:cs="Arial"/>
        </w:rPr>
        <w:t>.</w:t>
      </w:r>
    </w:p>
    <w:p w14:paraId="043550C0" w14:textId="387298ED" w:rsidR="004A0176" w:rsidRDefault="004A0176" w:rsidP="006D6C7F">
      <w:pPr>
        <w:pStyle w:val="ListParagraph"/>
        <w:numPr>
          <w:ilvl w:val="0"/>
          <w:numId w:val="18"/>
        </w:numPr>
        <w:rPr>
          <w:rFonts w:cs="Arial"/>
        </w:rPr>
      </w:pPr>
      <w:r w:rsidRPr="00C06E7B">
        <w:rPr>
          <w:rFonts w:cs="Arial"/>
        </w:rPr>
        <w:t>If you lie about or withhold information about other insurance you have for drugs.</w:t>
      </w:r>
    </w:p>
    <w:p w14:paraId="3CF66CFF" w14:textId="1F619E7B" w:rsidR="001F6EC1" w:rsidRPr="001F6EC1" w:rsidRDefault="001F6EC1" w:rsidP="00024155">
      <w:pPr>
        <w:pStyle w:val="ListBullet"/>
        <w:numPr>
          <w:ilvl w:val="0"/>
          <w:numId w:val="18"/>
        </w:numPr>
        <w:spacing w:after="200"/>
      </w:pPr>
      <w:commentRangeStart w:id="254"/>
      <w:r w:rsidRPr="002959AA">
        <w:t xml:space="preserve">If you have or get other comprehensive insurance for drugs or medical care. </w:t>
      </w:r>
      <w:commentRangeEnd w:id="254"/>
      <w:r>
        <w:rPr>
          <w:rStyle w:val="CommentReference"/>
        </w:rPr>
        <w:commentReference w:id="254"/>
      </w:r>
    </w:p>
    <w:p w14:paraId="0C67863B" w14:textId="31AEB118" w:rsidR="006E5106" w:rsidRPr="00C06E7B" w:rsidRDefault="006E5106" w:rsidP="006D6C7F">
      <w:pPr>
        <w:pStyle w:val="ListParagraph"/>
        <w:numPr>
          <w:ilvl w:val="0"/>
          <w:numId w:val="18"/>
        </w:numPr>
        <w:rPr>
          <w:rFonts w:cs="Arial"/>
        </w:rPr>
      </w:pPr>
      <w:r w:rsidRPr="00C06E7B">
        <w:rPr>
          <w:rFonts w:cs="Arial"/>
        </w:rPr>
        <w:t>If you</w:t>
      </w:r>
      <w:r w:rsidR="007365A9">
        <w:rPr>
          <w:rFonts w:cs="Arial"/>
        </w:rPr>
        <w:t>’</w:t>
      </w:r>
      <w:r w:rsidRPr="00C06E7B">
        <w:rPr>
          <w:rFonts w:cs="Arial"/>
        </w:rPr>
        <w:t>re not a United States citizen or are</w:t>
      </w:r>
      <w:del w:id="255" w:author="MMCO" w:date="2025-04-14T19:30:00Z">
        <w:r w:rsidRPr="00C06E7B" w:rsidDel="0008334B">
          <w:rPr>
            <w:rFonts w:cs="Arial"/>
          </w:rPr>
          <w:delText xml:space="preserve"> </w:delText>
        </w:r>
      </w:del>
      <w:r w:rsidRPr="00C06E7B">
        <w:rPr>
          <w:rFonts w:cs="Arial"/>
        </w:rPr>
        <w:t>n</w:t>
      </w:r>
      <w:ins w:id="256" w:author="MMCO" w:date="2025-04-14T19:30:00Z">
        <w:r w:rsidR="0008334B">
          <w:rPr>
            <w:rFonts w:cs="Arial"/>
          </w:rPr>
          <w:t>’</w:t>
        </w:r>
      </w:ins>
      <w:del w:id="257" w:author="MMCO" w:date="2025-04-14T19:30:00Z">
        <w:r w:rsidRPr="00C06E7B" w:rsidDel="0008334B">
          <w:rPr>
            <w:rFonts w:cs="Arial"/>
          </w:rPr>
          <w:delText>o</w:delText>
        </w:r>
      </w:del>
      <w:r w:rsidRPr="00C06E7B">
        <w:rPr>
          <w:rFonts w:cs="Arial"/>
        </w:rPr>
        <w:t xml:space="preserve">t lawfully present in the United States. </w:t>
      </w:r>
    </w:p>
    <w:p w14:paraId="08386F2C" w14:textId="77777777" w:rsidR="00F560B6" w:rsidRPr="00AF0C3E" w:rsidRDefault="006E5106" w:rsidP="00AF5137">
      <w:pPr>
        <w:pStyle w:val="ListBullet3"/>
      </w:pPr>
      <w:r w:rsidRPr="00AF0C3E">
        <w:t xml:space="preserve">You must be a United States citizen or lawfully present in the United States to be a member of our plan. </w:t>
      </w:r>
    </w:p>
    <w:p w14:paraId="3BD899CF" w14:textId="51E6998F" w:rsidR="00F560B6" w:rsidRPr="00AF0C3E" w:rsidRDefault="006E5106" w:rsidP="00AF5137">
      <w:pPr>
        <w:pStyle w:val="ListBullet3"/>
      </w:pPr>
      <w:r w:rsidRPr="00AF0C3E">
        <w:t xml:space="preserve">The Centers for Medicare &amp; Medicaid Services </w:t>
      </w:r>
      <w:r w:rsidR="001136D0">
        <w:t xml:space="preserve">(CMS) </w:t>
      </w:r>
      <w:r w:rsidRPr="00AF0C3E">
        <w:t>notify us if you</w:t>
      </w:r>
      <w:r w:rsidR="0009776C">
        <w:t>’re not</w:t>
      </w:r>
      <w:r w:rsidRPr="00AF0C3E">
        <w:t xml:space="preserve"> eligible to remain a member on this basis. </w:t>
      </w:r>
    </w:p>
    <w:p w14:paraId="7A954CE9" w14:textId="513776BE" w:rsidR="006E5106" w:rsidRPr="00AF0C3E" w:rsidRDefault="006E5106" w:rsidP="00AF5137">
      <w:pPr>
        <w:pStyle w:val="ListBullet3"/>
      </w:pPr>
      <w:r w:rsidRPr="00AF0C3E">
        <w:t xml:space="preserve">We must disenroll you if you </w:t>
      </w:r>
      <w:r w:rsidR="0009776C">
        <w:t>don’t</w:t>
      </w:r>
      <w:r w:rsidRPr="00AF0C3E">
        <w:t xml:space="preserve"> meet this requirement.</w:t>
      </w:r>
    </w:p>
    <w:p w14:paraId="2219AB76" w14:textId="617F45F8" w:rsidR="002260E3" w:rsidRPr="00AE4217" w:rsidRDefault="009E532D" w:rsidP="00860170">
      <w:pPr>
        <w:rPr>
          <w:rFonts w:cs="Arial"/>
          <w:i/>
          <w:color w:val="548DD4"/>
        </w:rPr>
      </w:pPr>
      <w:commentRangeStart w:id="258"/>
      <w:commentRangeStart w:id="259"/>
      <w:r w:rsidRPr="007F7B52">
        <w:rPr>
          <w:rFonts w:cs="Arial"/>
          <w:color w:val="3576BC"/>
          <w:rPrChange w:id="260" w:author="Lisa Williams" w:date="2025-06-05T10:57:00Z" w16du:dateUtc="2025-06-05T14:57:00Z">
            <w:rPr>
              <w:rFonts w:cs="Arial"/>
              <w:color w:val="548DD4"/>
            </w:rPr>
          </w:rPrChange>
        </w:rPr>
        <w:t>[</w:t>
      </w:r>
      <w:ins w:id="261" w:author="MMCO" w:date="2025-04-14T19:31:00Z">
        <w:r w:rsidR="00396C6F" w:rsidRPr="007F7B52">
          <w:rPr>
            <w:rFonts w:cs="Arial"/>
            <w:i/>
            <w:iCs/>
            <w:color w:val="3576BC"/>
            <w:rPrChange w:id="262" w:author="Lisa Williams" w:date="2025-06-05T10:57:00Z" w16du:dateUtc="2025-06-05T14:57:00Z">
              <w:rPr>
                <w:rFonts w:cs="Arial"/>
                <w:i/>
                <w:iCs/>
                <w:color w:val="548DD4"/>
              </w:rPr>
            </w:rPrChange>
          </w:rPr>
          <w:t>Plans should i</w:t>
        </w:r>
      </w:ins>
      <w:del w:id="263" w:author="MMCO" w:date="2025-04-14T19:31:00Z">
        <w:r w:rsidR="00CB1ED0" w:rsidRPr="007F7B52" w:rsidDel="00396C6F">
          <w:rPr>
            <w:rFonts w:cs="Arial"/>
            <w:i/>
            <w:iCs/>
            <w:color w:val="3576BC"/>
            <w:rPrChange w:id="264" w:author="Lisa Williams" w:date="2025-06-05T10:57:00Z" w16du:dateUtc="2025-06-05T14:57:00Z">
              <w:rPr>
                <w:rFonts w:cs="Arial"/>
                <w:i/>
                <w:iCs/>
                <w:color w:val="548DD4"/>
              </w:rPr>
            </w:rPrChange>
          </w:rPr>
          <w:delText>I</w:delText>
        </w:r>
      </w:del>
      <w:r w:rsidR="00CB1ED0" w:rsidRPr="007F7B52">
        <w:rPr>
          <w:rFonts w:cs="Arial"/>
          <w:i/>
          <w:iCs/>
          <w:color w:val="3576BC"/>
          <w:rPrChange w:id="265" w:author="Lisa Williams" w:date="2025-06-05T10:57:00Z" w16du:dateUtc="2025-06-05T14:57:00Z">
            <w:rPr>
              <w:rFonts w:cs="Arial"/>
              <w:i/>
              <w:iCs/>
              <w:color w:val="548DD4"/>
            </w:rPr>
          </w:rPrChange>
        </w:rPr>
        <w:t>n</w:t>
      </w:r>
      <w:ins w:id="266" w:author="MMCO" w:date="2025-04-14T19:31:00Z">
        <w:r w:rsidR="00396C6F" w:rsidRPr="007F7B52">
          <w:rPr>
            <w:rFonts w:cs="Arial"/>
            <w:i/>
            <w:iCs/>
            <w:color w:val="3576BC"/>
            <w:rPrChange w:id="267" w:author="Lisa Williams" w:date="2025-06-05T10:57:00Z" w16du:dateUtc="2025-06-05T14:57:00Z">
              <w:rPr>
                <w:rFonts w:cs="Arial"/>
                <w:i/>
                <w:iCs/>
                <w:color w:val="548DD4"/>
              </w:rPr>
            </w:rPrChange>
          </w:rPr>
          <w:t>clude</w:t>
        </w:r>
      </w:ins>
      <w:del w:id="268" w:author="MMCO" w:date="2025-04-14T19:31:00Z">
        <w:r w:rsidR="00CB1ED0" w:rsidRPr="007F7B52" w:rsidDel="00396C6F">
          <w:rPr>
            <w:rFonts w:cs="Arial"/>
            <w:i/>
            <w:iCs/>
            <w:color w:val="3576BC"/>
            <w:rPrChange w:id="269" w:author="Lisa Williams" w:date="2025-06-05T10:57:00Z" w16du:dateUtc="2025-06-05T14:57:00Z">
              <w:rPr>
                <w:rFonts w:cs="Arial"/>
                <w:i/>
                <w:iCs/>
                <w:color w:val="548DD4"/>
              </w:rPr>
            </w:rPrChange>
          </w:rPr>
          <w:delText>sert</w:delText>
        </w:r>
      </w:del>
      <w:r w:rsidR="00CB1ED0" w:rsidRPr="007F7B52">
        <w:rPr>
          <w:rFonts w:cs="Arial"/>
          <w:i/>
          <w:iCs/>
          <w:color w:val="3576BC"/>
          <w:rPrChange w:id="270" w:author="Lisa Williams" w:date="2025-06-05T10:57:00Z" w16du:dateUtc="2025-06-05T14:57:00Z">
            <w:rPr>
              <w:rFonts w:cs="Arial"/>
              <w:i/>
              <w:iCs/>
              <w:color w:val="548DD4"/>
            </w:rPr>
          </w:rPrChange>
        </w:rPr>
        <w:t xml:space="preserve"> deemed continuous eligibility information here</w:t>
      </w:r>
      <w:ins w:id="271" w:author="MMCO" w:date="2025-04-14T19:31:00Z">
        <w:r w:rsidR="00396C6F" w:rsidRPr="007F7B52">
          <w:rPr>
            <w:rFonts w:cs="Arial"/>
            <w:i/>
            <w:iCs/>
            <w:color w:val="3576BC"/>
            <w:rPrChange w:id="272" w:author="Lisa Williams" w:date="2025-06-05T10:57:00Z" w16du:dateUtc="2025-06-05T14:57:00Z">
              <w:rPr>
                <w:rFonts w:cs="Arial"/>
                <w:i/>
                <w:iCs/>
                <w:color w:val="548DD4"/>
              </w:rPr>
            </w:rPrChange>
          </w:rPr>
          <w:t>, if applicable</w:t>
        </w:r>
      </w:ins>
      <w:r w:rsidR="00CB1ED0" w:rsidRPr="007F7B52">
        <w:rPr>
          <w:rFonts w:cs="Arial"/>
          <w:color w:val="3576BC"/>
          <w:rPrChange w:id="273" w:author="Lisa Williams" w:date="2025-06-05T10:57:00Z" w16du:dateUtc="2025-06-05T14:57:00Z">
            <w:rPr>
              <w:rFonts w:cs="Arial"/>
              <w:color w:val="548DD4"/>
            </w:rPr>
          </w:rPrChange>
        </w:rPr>
        <w:t xml:space="preserve">. </w:t>
      </w:r>
      <w:r w:rsidR="001203D6" w:rsidRPr="007F7B52">
        <w:rPr>
          <w:rStyle w:val="cf01"/>
          <w:rFonts w:ascii="Arial" w:hAnsi="Arial" w:cs="Arial"/>
          <w:color w:val="3576BC"/>
          <w:sz w:val="22"/>
          <w:szCs w:val="22"/>
          <w:rPrChange w:id="274" w:author="Lisa Williams" w:date="2025-06-05T10:57:00Z" w16du:dateUtc="2025-06-05T14:57:00Z">
            <w:rPr>
              <w:rStyle w:val="cf01"/>
              <w:rFonts w:ascii="Arial" w:hAnsi="Arial" w:cs="Arial"/>
              <w:color w:val="548DD4" w:themeColor="accent4"/>
              <w:sz w:val="22"/>
              <w:szCs w:val="22"/>
            </w:rPr>
          </w:rPrChange>
        </w:rPr>
        <w:t xml:space="preserve">Plans should adjust the following language as needed. Plans </w:t>
      </w:r>
      <w:r w:rsidR="00CB1ED0" w:rsidRPr="007F7B52">
        <w:rPr>
          <w:rStyle w:val="cf01"/>
          <w:rFonts w:ascii="Arial" w:hAnsi="Arial" w:cs="Arial"/>
          <w:color w:val="3576BC"/>
          <w:sz w:val="22"/>
          <w:szCs w:val="22"/>
          <w:rPrChange w:id="275" w:author="Lisa Williams" w:date="2025-06-05T10:57:00Z" w16du:dateUtc="2025-06-05T14:57:00Z">
            <w:rPr>
              <w:rStyle w:val="cf01"/>
              <w:rFonts w:ascii="Arial" w:hAnsi="Arial" w:cs="Arial"/>
              <w:color w:val="548DD4" w:themeColor="accent4"/>
              <w:sz w:val="22"/>
              <w:szCs w:val="22"/>
            </w:rPr>
          </w:rPrChange>
        </w:rPr>
        <w:t>shall provide continued deemed eligibility to any Member experiencing a loss of eligibility for a period of not less than 30 days</w:t>
      </w:r>
      <w:r w:rsidR="001203D6" w:rsidRPr="007F7B52">
        <w:rPr>
          <w:rStyle w:val="cf01"/>
          <w:rFonts w:ascii="Arial" w:hAnsi="Arial" w:cs="Arial"/>
          <w:color w:val="3576BC"/>
          <w:sz w:val="22"/>
          <w:szCs w:val="22"/>
          <w:rPrChange w:id="276" w:author="Lisa Williams" w:date="2025-06-05T10:57:00Z" w16du:dateUtc="2025-06-05T14:57:00Z">
            <w:rPr>
              <w:rStyle w:val="cf01"/>
              <w:rFonts w:ascii="Arial" w:hAnsi="Arial" w:cs="Arial"/>
              <w:color w:val="548DD4" w:themeColor="accent4"/>
              <w:sz w:val="22"/>
              <w:szCs w:val="22"/>
            </w:rPr>
          </w:rPrChange>
        </w:rPr>
        <w:t>, as long as they apply the criteria consistently across all members and fully inform members of the policy</w:t>
      </w:r>
      <w:ins w:id="277" w:author="Gardner, Hannah M (EHS)" w:date="2025-05-23T11:08:00Z" w16du:dateUtc="2025-05-23T15:08:00Z">
        <w:r w:rsidR="002C0EDE" w:rsidRPr="007F7B52">
          <w:rPr>
            <w:rStyle w:val="cf01"/>
            <w:rFonts w:ascii="Arial" w:hAnsi="Arial" w:cs="Arial"/>
            <w:color w:val="3576BC"/>
            <w:sz w:val="22"/>
            <w:szCs w:val="22"/>
            <w:rPrChange w:id="278" w:author="Lisa Williams" w:date="2025-06-05T10:57:00Z" w16du:dateUtc="2025-06-05T14:57:00Z">
              <w:rPr>
                <w:rStyle w:val="cf01"/>
                <w:rFonts w:ascii="Arial" w:hAnsi="Arial" w:cs="Arial"/>
                <w:color w:val="548DD4" w:themeColor="accent4"/>
                <w:sz w:val="22"/>
                <w:szCs w:val="22"/>
              </w:rPr>
            </w:rPrChange>
          </w:rPr>
          <w:t>.</w:t>
        </w:r>
      </w:ins>
      <w:r w:rsidR="001203D6" w:rsidRPr="007F7B52">
        <w:rPr>
          <w:rStyle w:val="cf01"/>
          <w:rFonts w:ascii="Arial" w:hAnsi="Arial" w:cs="Arial"/>
          <w:i w:val="0"/>
          <w:iCs w:val="0"/>
          <w:color w:val="3576BC"/>
          <w:sz w:val="22"/>
          <w:szCs w:val="22"/>
          <w:rPrChange w:id="279" w:author="Lisa Williams" w:date="2025-06-05T10:57:00Z" w16du:dateUtc="2025-06-05T14:57:00Z">
            <w:rPr>
              <w:rStyle w:val="cf01"/>
              <w:rFonts w:ascii="Arial" w:hAnsi="Arial" w:cs="Arial"/>
              <w:i w:val="0"/>
              <w:iCs w:val="0"/>
              <w:color w:val="548DD4" w:themeColor="accent4"/>
              <w:sz w:val="22"/>
              <w:szCs w:val="22"/>
            </w:rPr>
          </w:rPrChange>
        </w:rPr>
        <w:t>]</w:t>
      </w:r>
      <w:del w:id="280" w:author="Gardner, Hannah M (EHS)" w:date="2025-05-23T11:08:00Z" w16du:dateUtc="2025-05-23T15:08:00Z">
        <w:r w:rsidR="001203D6" w:rsidRPr="007F7B52" w:rsidDel="002C0EDE">
          <w:rPr>
            <w:rStyle w:val="cf11"/>
            <w:rFonts w:ascii="Arial" w:hAnsi="Arial" w:cs="Arial"/>
            <w:color w:val="3576BC"/>
            <w:sz w:val="22"/>
            <w:szCs w:val="22"/>
            <w:rPrChange w:id="281" w:author="Lisa Williams" w:date="2025-06-05T10:57:00Z" w16du:dateUtc="2025-06-05T14:57:00Z">
              <w:rPr>
                <w:rStyle w:val="cf11"/>
                <w:rFonts w:ascii="Arial" w:hAnsi="Arial" w:cs="Arial"/>
                <w:color w:val="548DD4" w:themeColor="accent4"/>
                <w:sz w:val="22"/>
                <w:szCs w:val="22"/>
              </w:rPr>
            </w:rPrChange>
          </w:rPr>
          <w:delText>-</w:delText>
        </w:r>
      </w:del>
      <w:ins w:id="282" w:author="Gardner, Hannah M (EHS)" w:date="2025-05-23T11:08:00Z" w16du:dateUtc="2025-05-23T15:08:00Z">
        <w:r w:rsidR="002C0EDE" w:rsidRPr="007F7B52" w:rsidDel="002C0EDE">
          <w:rPr>
            <w:rStyle w:val="cf11"/>
            <w:rFonts w:ascii="Arial" w:hAnsi="Arial" w:cs="Arial"/>
            <w:i w:val="0"/>
            <w:iCs w:val="0"/>
            <w:color w:val="3576BC"/>
            <w:sz w:val="22"/>
            <w:szCs w:val="22"/>
            <w:rPrChange w:id="283" w:author="Lisa Williams" w:date="2025-06-05T10:57:00Z" w16du:dateUtc="2025-06-05T14:57:00Z">
              <w:rPr>
                <w:rStyle w:val="cf11"/>
                <w:rFonts w:ascii="Arial" w:hAnsi="Arial" w:cs="Arial"/>
                <w:i w:val="0"/>
                <w:iCs w:val="0"/>
                <w:color w:val="548DD4" w:themeColor="accent4"/>
                <w:sz w:val="22"/>
                <w:szCs w:val="22"/>
              </w:rPr>
            </w:rPrChange>
          </w:rPr>
          <w:t xml:space="preserve"> </w:t>
        </w:r>
      </w:ins>
      <w:del w:id="284" w:author="Gardner, Hannah M (EHS)" w:date="2025-05-23T11:08:00Z" w16du:dateUtc="2025-05-23T15:08:00Z">
        <w:r w:rsidR="001203D6" w:rsidRPr="007F7B52" w:rsidDel="002C0EDE">
          <w:rPr>
            <w:rStyle w:val="cf11"/>
            <w:rFonts w:ascii="Arial" w:hAnsi="Arial" w:cs="Arial"/>
            <w:i w:val="0"/>
            <w:iCs w:val="0"/>
            <w:color w:val="3576BC"/>
            <w:sz w:val="22"/>
            <w:szCs w:val="22"/>
            <w:rPrChange w:id="285" w:author="Lisa Williams" w:date="2025-06-05T10:57:00Z" w16du:dateUtc="2025-06-05T14:57:00Z">
              <w:rPr>
                <w:rStyle w:val="cf11"/>
                <w:rFonts w:ascii="Arial" w:hAnsi="Arial" w:cs="Arial"/>
                <w:i w:val="0"/>
                <w:iCs w:val="0"/>
                <w:color w:val="548DD4" w:themeColor="accent4"/>
                <w:sz w:val="22"/>
                <w:szCs w:val="22"/>
              </w:rPr>
            </w:rPrChange>
          </w:rPr>
          <w:delText xml:space="preserve">month period of deemed continued eligibility, we’ll continue to provide all Medicare Advantage plan-covered Medicare benefits. However, during this period, </w:delText>
        </w:r>
        <w:r w:rsidR="001203D6" w:rsidRPr="007F7B52" w:rsidDel="002C0EDE">
          <w:rPr>
            <w:rStyle w:val="cf01"/>
            <w:rFonts w:ascii="Arial" w:hAnsi="Arial" w:cs="Arial"/>
            <w:i w:val="0"/>
            <w:iCs w:val="0"/>
            <w:color w:val="3576BC"/>
            <w:sz w:val="22"/>
            <w:szCs w:val="22"/>
            <w:rPrChange w:id="286" w:author="Lisa Williams" w:date="2025-06-05T10:57:00Z" w16du:dateUtc="2025-06-05T14:57:00Z">
              <w:rPr>
                <w:rStyle w:val="cf01"/>
                <w:rFonts w:ascii="Arial" w:hAnsi="Arial" w:cs="Arial"/>
                <w:i w:val="0"/>
                <w:iCs w:val="0"/>
                <w:color w:val="548DD4" w:themeColor="accent4"/>
                <w:sz w:val="22"/>
                <w:szCs w:val="22"/>
              </w:rPr>
            </w:rPrChange>
          </w:rPr>
          <w:delText>[</w:delText>
        </w:r>
        <w:r w:rsidR="001203D6" w:rsidRPr="007F7B52" w:rsidDel="002C0EDE">
          <w:rPr>
            <w:rStyle w:val="cf01"/>
            <w:rFonts w:ascii="Arial" w:hAnsi="Arial" w:cs="Arial"/>
            <w:color w:val="3576BC"/>
            <w:sz w:val="22"/>
            <w:szCs w:val="22"/>
            <w:rPrChange w:id="287" w:author="Lisa Williams" w:date="2025-06-05T10:57:00Z" w16du:dateUtc="2025-06-05T14:57:00Z">
              <w:rPr>
                <w:rStyle w:val="cf01"/>
                <w:rFonts w:ascii="Arial" w:hAnsi="Arial" w:cs="Arial"/>
                <w:color w:val="548DD4" w:themeColor="accent4"/>
                <w:sz w:val="22"/>
                <w:szCs w:val="22"/>
              </w:rPr>
            </w:rPrChange>
          </w:rPr>
          <w:delText>Plans should specify policy regarding coverage of Medicaid benefits during the period of deemed continued eligibility, as defined in the State Medicaid Agency Contract.</w:delText>
        </w:r>
        <w:r w:rsidR="001203D6" w:rsidRPr="007F7B52" w:rsidDel="002C0EDE">
          <w:rPr>
            <w:rStyle w:val="cf01"/>
            <w:rFonts w:ascii="Arial" w:hAnsi="Arial" w:cs="Arial"/>
            <w:i w:val="0"/>
            <w:iCs w:val="0"/>
            <w:color w:val="3576BC"/>
            <w:sz w:val="22"/>
            <w:szCs w:val="22"/>
            <w:rPrChange w:id="288" w:author="Lisa Williams" w:date="2025-06-05T10:57:00Z" w16du:dateUtc="2025-06-05T14:57:00Z">
              <w:rPr>
                <w:rStyle w:val="cf01"/>
                <w:rFonts w:ascii="Arial" w:hAnsi="Arial" w:cs="Arial"/>
                <w:i w:val="0"/>
                <w:iCs w:val="0"/>
                <w:color w:val="548DD4" w:themeColor="accent4"/>
                <w:sz w:val="22"/>
                <w:szCs w:val="22"/>
              </w:rPr>
            </w:rPrChange>
          </w:rPr>
          <w:delText>]</w:delText>
        </w:r>
        <w:r w:rsidR="001203D6" w:rsidRPr="007F7B52" w:rsidDel="002C0EDE">
          <w:rPr>
            <w:rStyle w:val="cf01"/>
            <w:rFonts w:ascii="Arial" w:hAnsi="Arial" w:cs="Arial"/>
            <w:color w:val="3576BC"/>
            <w:sz w:val="22"/>
            <w:szCs w:val="22"/>
            <w:rPrChange w:id="289" w:author="Lisa Williams" w:date="2025-06-05T10:57:00Z" w16du:dateUtc="2025-06-05T14:57:00Z">
              <w:rPr>
                <w:rStyle w:val="cf01"/>
                <w:rFonts w:ascii="Arial" w:hAnsi="Arial" w:cs="Arial"/>
                <w:color w:val="548DD4" w:themeColor="accent4"/>
                <w:sz w:val="22"/>
                <w:szCs w:val="22"/>
              </w:rPr>
            </w:rPrChange>
          </w:rPr>
          <w:delText xml:space="preserve"> </w:delText>
        </w:r>
        <w:commentRangeEnd w:id="258"/>
        <w:r w:rsidR="00F01C55" w:rsidDel="002C0EDE">
          <w:rPr>
            <w:rStyle w:val="CommentReference"/>
          </w:rPr>
          <w:commentReference w:id="258"/>
        </w:r>
      </w:del>
      <w:commentRangeEnd w:id="259"/>
      <w:r w:rsidR="002C0EDE">
        <w:rPr>
          <w:rStyle w:val="CommentReference"/>
        </w:rPr>
        <w:commentReference w:id="259"/>
      </w:r>
    </w:p>
    <w:p w14:paraId="4C9ED8EF" w14:textId="7CAD836B"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3A515E">
        <w:rPr>
          <w:rFonts w:cs="Arial"/>
        </w:rPr>
        <w:t>Medicaid</w:t>
      </w:r>
      <w:r w:rsidR="00C3204D" w:rsidRPr="00AF0C3E">
        <w:rPr>
          <w:rFonts w:cs="Arial"/>
        </w:rPr>
        <w:t xml:space="preserve"> </w:t>
      </w:r>
      <w:r w:rsidRPr="00AF0C3E">
        <w:rPr>
          <w:rFonts w:cs="Arial"/>
        </w:rPr>
        <w:t>first:</w:t>
      </w:r>
    </w:p>
    <w:p w14:paraId="04F527C3" w14:textId="52569F9F" w:rsidR="004A0176" w:rsidRPr="00C06E7B" w:rsidRDefault="004A0176" w:rsidP="006D6C7F">
      <w:pPr>
        <w:pStyle w:val="ListParagraph"/>
        <w:numPr>
          <w:ilvl w:val="0"/>
          <w:numId w:val="18"/>
        </w:numPr>
        <w:rPr>
          <w:rFonts w:cs="Arial"/>
        </w:rPr>
      </w:pPr>
      <w:r w:rsidRPr="00C06E7B">
        <w:rPr>
          <w:rFonts w:cs="Arial"/>
        </w:rPr>
        <w:t>If you intentionally give us incorrect information when you</w:t>
      </w:r>
      <w:del w:id="290" w:author="MMCO" w:date="2025-04-14T19:32:00Z">
        <w:r w:rsidRPr="00C06E7B" w:rsidDel="00DE7BBB">
          <w:rPr>
            <w:rFonts w:cs="Arial"/>
          </w:rPr>
          <w:delText xml:space="preserve"> a</w:delText>
        </w:r>
      </w:del>
      <w:ins w:id="291" w:author="MMCO" w:date="2025-04-14T19:32:00Z">
        <w:r w:rsidR="00DE7BBB">
          <w:rPr>
            <w:rFonts w:cs="Arial"/>
          </w:rPr>
          <w:t>’</w:t>
        </w:r>
      </w:ins>
      <w:r w:rsidRPr="00C06E7B">
        <w:rPr>
          <w:rFonts w:cs="Arial"/>
        </w:rPr>
        <w:t>re enrolling in our plan and that information affects your eligibility for our plan.</w:t>
      </w:r>
    </w:p>
    <w:p w14:paraId="4C031CA3" w14:textId="746C5FEA" w:rsidR="004A0176" w:rsidRPr="00C06E7B" w:rsidRDefault="004A0176" w:rsidP="006D6C7F">
      <w:pPr>
        <w:pStyle w:val="ListParagraph"/>
        <w:numPr>
          <w:ilvl w:val="0"/>
          <w:numId w:val="18"/>
        </w:numPr>
        <w:rPr>
          <w:rFonts w:cs="Arial"/>
        </w:rPr>
      </w:pPr>
      <w:r w:rsidRPr="00C06E7B">
        <w:rPr>
          <w:rFonts w:cs="Arial"/>
        </w:rPr>
        <w:t>If you continuously behave in a way that</w:t>
      </w:r>
      <w:r w:rsidR="00E07921">
        <w:rPr>
          <w:rFonts w:cs="Arial"/>
        </w:rPr>
        <w:t>’</w:t>
      </w:r>
      <w:r w:rsidRPr="00C06E7B">
        <w:rPr>
          <w:rFonts w:cs="Arial"/>
        </w:rPr>
        <w:t>s disruptive and makes it difficult for us to provide medical care for you and other members of our plan.</w:t>
      </w:r>
    </w:p>
    <w:p w14:paraId="5C6F06B5" w14:textId="3BD88FB4" w:rsidR="004A0176" w:rsidRPr="00C06E7B" w:rsidRDefault="004A0176" w:rsidP="006D6C7F">
      <w:pPr>
        <w:pStyle w:val="ListParagraph"/>
        <w:numPr>
          <w:ilvl w:val="0"/>
          <w:numId w:val="18"/>
        </w:numPr>
        <w:rPr>
          <w:rFonts w:cs="Arial"/>
        </w:rPr>
      </w:pPr>
      <w:r w:rsidRPr="00C06E7B">
        <w:rPr>
          <w:rFonts w:cs="Arial"/>
        </w:rPr>
        <w:lastRenderedPageBreak/>
        <w:t xml:space="preserve">If you let someone else use your </w:t>
      </w:r>
      <w:r w:rsidR="003E542E">
        <w:rPr>
          <w:rFonts w:cs="Arial"/>
        </w:rPr>
        <w:t>M</w:t>
      </w:r>
      <w:r w:rsidR="00D332B6">
        <w:rPr>
          <w:rFonts w:cs="Arial"/>
        </w:rPr>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membership for this reason.)</w:t>
      </w:r>
    </w:p>
    <w:p w14:paraId="6E77AA06" w14:textId="45A9AB64" w:rsidR="005F05C1" w:rsidRPr="00AF0C3E" w:rsidRDefault="004D6268" w:rsidP="009B68F6">
      <w:pPr>
        <w:pStyle w:val="Heading1"/>
        <w:rPr>
          <w:rFonts w:cs="Arial"/>
        </w:rPr>
      </w:pPr>
      <w:bookmarkStart w:id="292" w:name="_Toc348618645"/>
      <w:bookmarkStart w:id="293" w:name="_Toc453318978"/>
      <w:bookmarkStart w:id="294" w:name="_Toc453319548"/>
      <w:bookmarkStart w:id="295" w:name="_Toc197509194"/>
      <w:r w:rsidRPr="00AF0C3E">
        <w:rPr>
          <w:rFonts w:cs="Arial"/>
        </w:rPr>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292"/>
      <w:bookmarkEnd w:id="293"/>
      <w:bookmarkEnd w:id="294"/>
      <w:r w:rsidRPr="00AF0C3E">
        <w:rPr>
          <w:rFonts w:cs="Arial"/>
        </w:rPr>
        <w:t>reason</w:t>
      </w:r>
      <w:bookmarkEnd w:id="295"/>
    </w:p>
    <w:p w14:paraId="7FC29559" w14:textId="2A9B768A" w:rsidR="00411CFA" w:rsidRPr="00C510DE" w:rsidRDefault="00097944" w:rsidP="005A05FC">
      <w:pPr>
        <w:rPr>
          <w:rFonts w:cs="Arial"/>
          <w:szCs w:val="26"/>
        </w:rPr>
      </w:pPr>
      <w:r w:rsidRPr="00C510DE">
        <w:rPr>
          <w:rFonts w:cs="Arial"/>
        </w:rPr>
        <w:t>We can</w:t>
      </w:r>
      <w:r w:rsidR="007365A9">
        <w:rPr>
          <w:rFonts w:cs="Arial"/>
        </w:rPr>
        <w:t>’</w:t>
      </w:r>
      <w:r w:rsidRPr="00C510DE">
        <w:rPr>
          <w:rFonts w:cs="Arial"/>
        </w:rPr>
        <w:t xml:space="preserve">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w:t>
      </w:r>
    </w:p>
    <w:p w14:paraId="71DECBC5" w14:textId="509416B3" w:rsidR="005F05C1" w:rsidRPr="00AF0C3E" w:rsidRDefault="005F05C1" w:rsidP="00636160">
      <w:pPr>
        <w:pStyle w:val="Heading1"/>
        <w:rPr>
          <w:rFonts w:cs="Arial"/>
        </w:rPr>
      </w:pPr>
      <w:bookmarkStart w:id="296" w:name="_Toc345156585"/>
      <w:bookmarkStart w:id="297" w:name="_Toc348618646"/>
      <w:bookmarkStart w:id="298" w:name="_Toc453318979"/>
      <w:bookmarkStart w:id="299" w:name="_Toc453319549"/>
      <w:bookmarkStart w:id="300" w:name="_Toc197509195"/>
      <w:r w:rsidRPr="00AF0C3E">
        <w:rPr>
          <w:rFonts w:cs="Arial"/>
        </w:rPr>
        <w:t>You</w:t>
      </w:r>
      <w:r w:rsidR="004D6268" w:rsidRPr="00AF0C3E">
        <w:rPr>
          <w:rFonts w:cs="Arial"/>
        </w:rPr>
        <w:t>r</w:t>
      </w:r>
      <w:r w:rsidRPr="00AF0C3E">
        <w:rPr>
          <w:rFonts w:cs="Arial"/>
        </w:rPr>
        <w:t xml:space="preserve"> right to make a complaint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296"/>
      <w:bookmarkEnd w:id="297"/>
      <w:bookmarkEnd w:id="298"/>
      <w:bookmarkEnd w:id="299"/>
      <w:bookmarkEnd w:id="300"/>
    </w:p>
    <w:p w14:paraId="4BD4A7EB" w14:textId="291F5424" w:rsidR="002260E3" w:rsidRPr="00B63A08" w:rsidRDefault="005F05C1" w:rsidP="002260E3">
      <w:pPr>
        <w:rPr>
          <w:rFonts w:cs="Arial"/>
        </w:rPr>
      </w:pPr>
      <w:r w:rsidRPr="00AF0C3E">
        <w:rPr>
          <w:rFonts w:cs="Arial"/>
        </w:rPr>
        <w:t xml:space="preserve">If we end your membership in our 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097944">
        <w:rPr>
          <w:rFonts w:cs="Arial"/>
          <w:b/>
        </w:rPr>
        <w:t>Chapter 9</w:t>
      </w:r>
      <w:r w:rsidR="00097944">
        <w:rPr>
          <w:rFonts w:cs="Arial"/>
        </w:rPr>
        <w:t xml:space="preserve"> of </w:t>
      </w:r>
      <w:r w:rsidR="00F34FFE">
        <w:rPr>
          <w:rFonts w:cs="Arial"/>
        </w:rPr>
        <w:t>this</w:t>
      </w:r>
      <w:r w:rsidR="00097944">
        <w:rPr>
          <w:rFonts w:cs="Arial"/>
        </w:rPr>
        <w:t xml:space="preserve"> </w:t>
      </w:r>
      <w:r w:rsidR="00097944" w:rsidRPr="00097944">
        <w:rPr>
          <w:rFonts w:cs="Arial"/>
          <w:i/>
        </w:rPr>
        <w:t>Member Handbook</w:t>
      </w:r>
      <w:r w:rsidRPr="00AF0C3E">
        <w:rPr>
          <w:rFonts w:cs="Arial"/>
        </w:rPr>
        <w:t xml:space="preserve"> for information about how to make a complaint.</w:t>
      </w:r>
    </w:p>
    <w:p w14:paraId="383AD0D1" w14:textId="77777777" w:rsidR="002260E3" w:rsidRPr="00B63A08" w:rsidRDefault="002260E3" w:rsidP="002260E3">
      <w:pPr>
        <w:pStyle w:val="Heading1"/>
        <w:tabs>
          <w:tab w:val="left" w:pos="-1620"/>
        </w:tabs>
      </w:pPr>
      <w:bookmarkStart w:id="301" w:name="_Toc345156586"/>
      <w:bookmarkStart w:id="302" w:name="_Toc348618647"/>
      <w:bookmarkStart w:id="303" w:name="_Toc453143425"/>
      <w:bookmarkStart w:id="304" w:name="_Toc96935560"/>
      <w:bookmarkStart w:id="305" w:name="_Toc197509196"/>
      <w:r w:rsidRPr="00B63A08">
        <w:t>How to get more information about ending your plan membership</w:t>
      </w:r>
      <w:bookmarkEnd w:id="301"/>
      <w:bookmarkEnd w:id="302"/>
      <w:bookmarkEnd w:id="303"/>
      <w:bookmarkEnd w:id="304"/>
      <w:bookmarkEnd w:id="305"/>
    </w:p>
    <w:p w14:paraId="069CE39D" w14:textId="7DF90F13" w:rsidR="002260E3" w:rsidRPr="00097944" w:rsidRDefault="002260E3" w:rsidP="00097944">
      <w:pPr>
        <w:rPr>
          <w:rFonts w:cs="Arial"/>
        </w:rPr>
      </w:pPr>
      <w:r w:rsidRPr="00B63A08">
        <w:rPr>
          <w:rFonts w:cs="Arial"/>
        </w:rPr>
        <w:t xml:space="preserve">If you have questions or would like more information on ending your membership, you can call </w:t>
      </w:r>
      <w:r w:rsidRPr="00B63A08">
        <w:rPr>
          <w:rFonts w:cs="Arial"/>
          <w:bCs/>
        </w:rPr>
        <w:t>Member Services at the number at the bottom of this page</w:t>
      </w:r>
      <w:r w:rsidRPr="00B63A08">
        <w:rPr>
          <w:rFonts w:cs="Arial"/>
        </w:rPr>
        <w:t>.</w:t>
      </w:r>
    </w:p>
    <w:sectPr w:rsidR="002260E3" w:rsidRPr="00097944" w:rsidSect="00DA3F03">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360" w:footer="360" w:gutter="0"/>
      <w:cols w:space="720"/>
      <w:noEndnote/>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MCO" w:date="2024-11-13T13:06:00Z" w:initials="MMCO">
    <w:p w14:paraId="66631232" w14:textId="77777777" w:rsidR="006D6C7F" w:rsidRDefault="006D6C7F" w:rsidP="006D6C7F">
      <w:pPr>
        <w:pStyle w:val="CommentText"/>
      </w:pPr>
      <w:r>
        <w:rPr>
          <w:rStyle w:val="CommentReference"/>
        </w:rPr>
        <w:annotationRef/>
      </w:r>
      <w:r>
        <w:t>Overall formatting changes not indicated with a comment include:</w:t>
      </w:r>
    </w:p>
    <w:p w14:paraId="01BDEB4C" w14:textId="77777777" w:rsidR="006D6C7F" w:rsidRDefault="006D6C7F" w:rsidP="006D6C7F">
      <w:pPr>
        <w:pStyle w:val="CommentText"/>
        <w:numPr>
          <w:ilvl w:val="0"/>
          <w:numId w:val="22"/>
        </w:numPr>
      </w:pPr>
      <w:r>
        <w:t>Updating year</w:t>
      </w:r>
    </w:p>
    <w:p w14:paraId="6DF881FF" w14:textId="77777777" w:rsidR="006D6C7F" w:rsidRDefault="006D6C7F" w:rsidP="006D6C7F">
      <w:pPr>
        <w:pStyle w:val="CommentText"/>
        <w:numPr>
          <w:ilvl w:val="0"/>
          <w:numId w:val="22"/>
        </w:numPr>
      </w:pPr>
      <w:r>
        <w:t>Using contractions</w:t>
      </w:r>
    </w:p>
    <w:p w14:paraId="71A0071A" w14:textId="77777777" w:rsidR="006D6C7F" w:rsidRDefault="006D6C7F" w:rsidP="006D6C7F">
      <w:pPr>
        <w:pStyle w:val="CommentText"/>
        <w:numPr>
          <w:ilvl w:val="0"/>
          <w:numId w:val="22"/>
        </w:numPr>
      </w:pPr>
      <w:r>
        <w:t>Deleting the word “prescription” prior to drug</w:t>
      </w:r>
    </w:p>
    <w:p w14:paraId="233D5DC5" w14:textId="77777777" w:rsidR="006D6C7F" w:rsidRDefault="006D6C7F" w:rsidP="006D6C7F">
      <w:pPr>
        <w:pStyle w:val="CommentText"/>
        <w:numPr>
          <w:ilvl w:val="0"/>
          <w:numId w:val="22"/>
        </w:numPr>
      </w:pPr>
      <w:r>
        <w:t>After the Medicare phone number deleting “24 hours a day, 7 days a week</w:t>
      </w:r>
    </w:p>
    <w:p w14:paraId="044302A5" w14:textId="77777777" w:rsidR="006D6C7F" w:rsidRDefault="006D6C7F" w:rsidP="006D6C7F">
      <w:pPr>
        <w:pStyle w:val="CommentText"/>
        <w:numPr>
          <w:ilvl w:val="0"/>
          <w:numId w:val="22"/>
        </w:numPr>
      </w:pPr>
      <w:r>
        <w:t>Replacing may with can in instructions</w:t>
      </w:r>
    </w:p>
    <w:p w14:paraId="19C930A3" w14:textId="77777777" w:rsidR="006D6C7F" w:rsidRDefault="006D6C7F" w:rsidP="006D6C7F">
      <w:pPr>
        <w:pStyle w:val="CommentText"/>
        <w:numPr>
          <w:ilvl w:val="0"/>
          <w:numId w:val="22"/>
        </w:numPr>
      </w:pPr>
      <w:r>
        <w:t>Changed “your” before Member Handbook to “this”</w:t>
      </w:r>
    </w:p>
    <w:p w14:paraId="565B95A3" w14:textId="77777777" w:rsidR="006D6C7F" w:rsidRDefault="006D6C7F" w:rsidP="006D6C7F">
      <w:pPr>
        <w:pStyle w:val="CommentText"/>
      </w:pPr>
    </w:p>
    <w:p w14:paraId="7605ECA8" w14:textId="77777777" w:rsidR="006D6C7F" w:rsidRDefault="006D6C7F" w:rsidP="006D6C7F">
      <w:pPr>
        <w:pStyle w:val="CommentText"/>
      </w:pPr>
      <w:r>
        <w:t>Note: all of these updates may not be included in this chapter.</w:t>
      </w:r>
    </w:p>
  </w:comment>
  <w:comment w:id="11" w:author="Jones, Julie (CMS/FCHCO)" w:date="2023-11-02T08:49:00Z" w:initials="JJ(">
    <w:p w14:paraId="324DE53D" w14:textId="2E8BAAA3" w:rsidR="004B4799" w:rsidRDefault="00907A84" w:rsidP="004B4799">
      <w:pPr>
        <w:pStyle w:val="CommentText"/>
      </w:pPr>
      <w:r>
        <w:rPr>
          <w:rStyle w:val="CommentReference"/>
        </w:rPr>
        <w:annotationRef/>
      </w:r>
      <w:r w:rsidR="004B4799">
        <w:rPr>
          <w:highlight w:val="yellow"/>
        </w:rPr>
        <w:t>New states- Please insert Medicaid program name.</w:t>
      </w:r>
    </w:p>
  </w:comment>
  <w:comment w:id="12" w:author="Gardner, Hannah M (EHS)" w:date="2024-12-05T14:02:00Z" w:initials="HG">
    <w:p w14:paraId="5422298D" w14:textId="77777777" w:rsidR="00B15116" w:rsidRDefault="00B15116" w:rsidP="00B15116">
      <w:pPr>
        <w:pStyle w:val="CommentText"/>
      </w:pPr>
      <w:r>
        <w:rPr>
          <w:rStyle w:val="CommentReference"/>
        </w:rPr>
        <w:annotationRef/>
      </w:r>
      <w:r>
        <w:t>Updated</w:t>
      </w:r>
    </w:p>
  </w:comment>
  <w:comment w:id="13" w:author="MMCO" w:date="2025-01-07T06:54:00Z" w:initials="MMCO">
    <w:p w14:paraId="4884D05B" w14:textId="77777777" w:rsidR="00CD2601" w:rsidRDefault="00CD2601" w:rsidP="00CD2601">
      <w:pPr>
        <w:pStyle w:val="CommentText"/>
      </w:pPr>
      <w:r>
        <w:rPr>
          <w:rStyle w:val="CommentReference"/>
        </w:rPr>
        <w:annotationRef/>
      </w:r>
      <w:r>
        <w:t>Acknowledged</w:t>
      </w:r>
    </w:p>
  </w:comment>
  <w:comment w:id="53" w:author="Jones, Julie (CMS/FCHCO)" w:date="2023-11-02T08:50:00Z" w:initials="JJ(">
    <w:p w14:paraId="13F4146C" w14:textId="02D9A14E" w:rsidR="004B4799" w:rsidRDefault="00907A84" w:rsidP="004B4799">
      <w:pPr>
        <w:pStyle w:val="CommentText"/>
      </w:pPr>
      <w:r>
        <w:rPr>
          <w:rStyle w:val="CommentReference"/>
        </w:rPr>
        <w:annotationRef/>
      </w:r>
      <w:r w:rsidR="004B4799">
        <w:rPr>
          <w:highlight w:val="yellow"/>
        </w:rPr>
        <w:t>New states- Please modify this section as appropriate for Medicaid.</w:t>
      </w:r>
    </w:p>
  </w:comment>
  <w:comment w:id="54" w:author="Gardner, Hannah M (EHS)" w:date="2024-12-13T10:21:00Z" w:initials="HG">
    <w:p w14:paraId="3EEBE931" w14:textId="77777777" w:rsidR="009E0609" w:rsidRDefault="009E0609" w:rsidP="009E0609">
      <w:pPr>
        <w:pStyle w:val="CommentText"/>
      </w:pPr>
      <w:r>
        <w:rPr>
          <w:rStyle w:val="CommentReference"/>
        </w:rPr>
        <w:annotationRef/>
      </w:r>
      <w:r>
        <w:rPr>
          <w:highlight w:val="cyan"/>
        </w:rPr>
        <w:t>Pending MassHealth Internal Decision</w:t>
      </w:r>
    </w:p>
  </w:comment>
  <w:comment w:id="55" w:author="MMCO" w:date="2025-01-07T06:55:00Z" w:initials="MMCO">
    <w:p w14:paraId="60B44F94" w14:textId="77777777" w:rsidR="00CD2601" w:rsidRDefault="00CD2601" w:rsidP="00CD2601">
      <w:pPr>
        <w:pStyle w:val="CommentText"/>
      </w:pPr>
      <w:r>
        <w:rPr>
          <w:rStyle w:val="CommentReference"/>
        </w:rPr>
        <w:annotationRef/>
      </w:r>
      <w:r>
        <w:rPr>
          <w:highlight w:val="green"/>
        </w:rPr>
        <w:t>Leaving open for decision</w:t>
      </w:r>
    </w:p>
  </w:comment>
  <w:comment w:id="56" w:author="MMCO" w:date="2025-02-13T08:15:00Z" w:initials="MMCO">
    <w:p w14:paraId="538E9550" w14:textId="7A7D65FD" w:rsidR="00E33830" w:rsidRDefault="00E33830">
      <w:pPr>
        <w:pStyle w:val="CommentText"/>
      </w:pPr>
      <w:r>
        <w:rPr>
          <w:rStyle w:val="CommentReference"/>
        </w:rPr>
        <w:annotationRef/>
      </w:r>
      <w:r w:rsidRPr="00E33830">
        <w:rPr>
          <w:highlight w:val="cyan"/>
        </w:rPr>
        <w:t>Checking on the status of this?</w:t>
      </w:r>
    </w:p>
  </w:comment>
  <w:comment w:id="57" w:author="Gardner, Hannah M (EHS)" w:date="2025-03-05T15:25:00Z" w:initials="HG">
    <w:p w14:paraId="06AE9762" w14:textId="77777777" w:rsidR="00F24CBE" w:rsidRDefault="00F24CBE" w:rsidP="00F24CBE">
      <w:pPr>
        <w:pStyle w:val="CommentText"/>
      </w:pPr>
      <w:r>
        <w:rPr>
          <w:rStyle w:val="CommentReference"/>
        </w:rPr>
        <w:annotationRef/>
      </w:r>
      <w:r>
        <w:t>No further edits - thanks</w:t>
      </w:r>
    </w:p>
  </w:comment>
  <w:comment w:id="68" w:author="Gardner, Hannah M (EHS)" w:date="2025-02-04T10:21:00Z" w:initials="HG">
    <w:p w14:paraId="50304A17" w14:textId="60DB8DF5" w:rsidR="00696CB7" w:rsidRDefault="00696CB7" w:rsidP="00696CB7">
      <w:pPr>
        <w:pStyle w:val="CommentText"/>
      </w:pPr>
      <w:r>
        <w:rPr>
          <w:rStyle w:val="CommentReference"/>
        </w:rPr>
        <w:annotationRef/>
      </w:r>
      <w:r>
        <w:t>Added “also” to make clear the member has both</w:t>
      </w:r>
    </w:p>
  </w:comment>
  <w:comment w:id="69" w:author="MMCO" w:date="2025-02-13T08:16:00Z" w:initials="MMCO">
    <w:p w14:paraId="559FD062" w14:textId="0C9440B3" w:rsidR="00E33830" w:rsidRDefault="00E33830">
      <w:pPr>
        <w:pStyle w:val="CommentText"/>
      </w:pPr>
      <w:r>
        <w:rPr>
          <w:rStyle w:val="CommentReference"/>
        </w:rPr>
        <w:annotationRef/>
      </w:r>
      <w:r>
        <w:t>Acknowledged</w:t>
      </w:r>
    </w:p>
  </w:comment>
  <w:comment w:id="70" w:author="Gardner, Hannah M (EHS)" w:date="2025-02-04T10:26:00Z" w:initials="HG">
    <w:p w14:paraId="3F8537BD" w14:textId="77777777" w:rsidR="00851F40" w:rsidRDefault="00851F40" w:rsidP="00851F40">
      <w:pPr>
        <w:pStyle w:val="CommentText"/>
      </w:pPr>
      <w:r>
        <w:rPr>
          <w:rStyle w:val="CommentReference"/>
        </w:rPr>
        <w:annotationRef/>
      </w:r>
      <w:r>
        <w:t>Revised this phrase to be direct about their ability to change during any month.</w:t>
      </w:r>
    </w:p>
  </w:comment>
  <w:comment w:id="71" w:author="MMCO" w:date="2025-02-13T08:42:00Z" w:initials="MMCO">
    <w:p w14:paraId="0D33CC11" w14:textId="2012757C" w:rsidR="0010565D" w:rsidRDefault="0010565D">
      <w:pPr>
        <w:pStyle w:val="CommentText"/>
      </w:pPr>
      <w:r>
        <w:rPr>
          <w:rStyle w:val="CommentReference"/>
        </w:rPr>
        <w:annotationRef/>
      </w:r>
      <w:r w:rsidR="00640E20">
        <w:t>Acknwoledged</w:t>
      </w:r>
    </w:p>
  </w:comment>
  <w:comment w:id="72" w:author="Gardner, Hannah M (EHS)" w:date="2025-02-04T11:00:00Z" w:initials="HG">
    <w:p w14:paraId="3A7789D1" w14:textId="77777777" w:rsidR="003F0723" w:rsidRDefault="003F0723" w:rsidP="003F0723">
      <w:pPr>
        <w:pStyle w:val="CommentText"/>
      </w:pPr>
      <w:r>
        <w:rPr>
          <w:rStyle w:val="CommentReference"/>
        </w:rPr>
        <w:annotationRef/>
      </w:r>
      <w:r>
        <w:t>Added</w:t>
      </w:r>
    </w:p>
  </w:comment>
  <w:comment w:id="73" w:author="MMCO" w:date="2025-02-13T08:43:00Z" w:initials="MMCO">
    <w:p w14:paraId="1150413D" w14:textId="1252C2B5" w:rsidR="0010565D" w:rsidRDefault="0010565D">
      <w:pPr>
        <w:pStyle w:val="CommentText"/>
      </w:pPr>
      <w:r>
        <w:rPr>
          <w:rStyle w:val="CommentReference"/>
        </w:rPr>
        <w:annotationRef/>
      </w:r>
      <w:r>
        <w:t>Acknowledged</w:t>
      </w:r>
    </w:p>
  </w:comment>
  <w:comment w:id="74" w:author="MMCO" w:date="2024-11-11T18:17:00Z" w:initials="MMCO">
    <w:p w14:paraId="317D61F7" w14:textId="281B8C1C" w:rsidR="00A8192A" w:rsidRDefault="00A8192A" w:rsidP="00A8192A">
      <w:pPr>
        <w:pStyle w:val="CommentText"/>
      </w:pPr>
      <w:r>
        <w:rPr>
          <w:rStyle w:val="CommentReference"/>
        </w:rPr>
        <w:annotationRef/>
      </w:r>
      <w:r>
        <w:t>11/11- Medicare Advantage update</w:t>
      </w:r>
    </w:p>
  </w:comment>
  <w:comment w:id="85" w:author="Gardner, Hannah M (EHS)" w:date="2024-12-05T14:08:00Z" w:initials="HG">
    <w:p w14:paraId="2E66FF1F" w14:textId="77777777" w:rsidR="00B15116" w:rsidRDefault="00B15116" w:rsidP="00B15116">
      <w:pPr>
        <w:pStyle w:val="CommentText"/>
      </w:pPr>
      <w:r>
        <w:rPr>
          <w:rStyle w:val="CommentReference"/>
        </w:rPr>
        <w:annotationRef/>
      </w:r>
      <w:r>
        <w:t>Updated contact info</w:t>
      </w:r>
    </w:p>
  </w:comment>
  <w:comment w:id="86" w:author="MMCO" w:date="2025-01-07T06:55:00Z" w:initials="MMCO">
    <w:p w14:paraId="7504698D" w14:textId="77777777" w:rsidR="00CD2601" w:rsidRDefault="00CD2601" w:rsidP="00CD2601">
      <w:pPr>
        <w:pStyle w:val="CommentText"/>
      </w:pPr>
      <w:r>
        <w:rPr>
          <w:rStyle w:val="CommentReference"/>
        </w:rPr>
        <w:annotationRef/>
      </w:r>
      <w:r>
        <w:t>Acknolwedged</w:t>
      </w:r>
    </w:p>
  </w:comment>
  <w:comment w:id="112" w:author="Gardner, Hannah M (EHS)" w:date="2025-02-04T13:53:00Z" w:initials="HG">
    <w:p w14:paraId="405882E7" w14:textId="77777777" w:rsidR="001A0F6B" w:rsidRDefault="001A0F6B" w:rsidP="001A0F6B">
      <w:pPr>
        <w:pStyle w:val="CommentText"/>
      </w:pPr>
      <w:r>
        <w:rPr>
          <w:rStyle w:val="CommentReference"/>
        </w:rPr>
        <w:annotationRef/>
      </w:r>
      <w:r>
        <w:t>Removed since the plans will handle all enrollments/disenrollments</w:t>
      </w:r>
    </w:p>
  </w:comment>
  <w:comment w:id="113" w:author="MMCO" w:date="2025-02-13T08:43:00Z" w:initials="MMCO">
    <w:p w14:paraId="23F57B8C" w14:textId="3162D5E3" w:rsidR="0010565D" w:rsidRDefault="0010565D">
      <w:pPr>
        <w:pStyle w:val="CommentText"/>
      </w:pPr>
      <w:r>
        <w:rPr>
          <w:rStyle w:val="CommentReference"/>
        </w:rPr>
        <w:annotationRef/>
      </w:r>
      <w:r>
        <w:t>Acknowledged</w:t>
      </w:r>
    </w:p>
  </w:comment>
  <w:comment w:id="128" w:author="MMCO" w:date="2024-11-11T18:18:00Z" w:initials="MMCO">
    <w:p w14:paraId="25657DB6" w14:textId="6A751901" w:rsidR="00A8192A" w:rsidRDefault="00A8192A" w:rsidP="00A8192A">
      <w:pPr>
        <w:pStyle w:val="CommentText"/>
      </w:pPr>
      <w:r>
        <w:rPr>
          <w:rStyle w:val="CommentReference"/>
        </w:rPr>
        <w:annotationRef/>
      </w:r>
      <w:r>
        <w:t>11/11- Medicare Advantage update</w:t>
      </w:r>
    </w:p>
  </w:comment>
  <w:comment w:id="130" w:author="Gardner, Hannah M (EHS)" w:date="2025-02-04T15:39:00Z" w:initials="HG">
    <w:p w14:paraId="1F309DAB" w14:textId="77777777" w:rsidR="00585682" w:rsidRDefault="00585682" w:rsidP="00585682">
      <w:pPr>
        <w:pStyle w:val="CommentText"/>
      </w:pPr>
      <w:r>
        <w:rPr>
          <w:rStyle w:val="CommentReference"/>
        </w:rPr>
        <w:annotationRef/>
      </w:r>
      <w:r>
        <w:t>Added</w:t>
      </w:r>
    </w:p>
  </w:comment>
  <w:comment w:id="131" w:author="Gardner, Hannah M (EHS)" w:date="2024-12-05T14:11:00Z" w:initials="HG">
    <w:p w14:paraId="35337DE0" w14:textId="3CAB7C8B" w:rsidR="00B15116" w:rsidRDefault="00B15116" w:rsidP="00B15116">
      <w:pPr>
        <w:pStyle w:val="CommentText"/>
      </w:pPr>
      <w:r>
        <w:rPr>
          <w:rStyle w:val="CommentReference"/>
        </w:rPr>
        <w:annotationRef/>
      </w:r>
      <w:r>
        <w:t>Updated contact info</w:t>
      </w:r>
    </w:p>
  </w:comment>
  <w:comment w:id="132" w:author="MMCO" w:date="2025-01-07T07:03:00Z" w:initials="MMCO">
    <w:p w14:paraId="3D80E0BC" w14:textId="77777777" w:rsidR="001D01AC" w:rsidRDefault="001D01AC" w:rsidP="001D01AC">
      <w:pPr>
        <w:pStyle w:val="CommentText"/>
      </w:pPr>
      <w:r>
        <w:rPr>
          <w:rStyle w:val="CommentReference"/>
        </w:rPr>
        <w:annotationRef/>
      </w:r>
      <w:r>
        <w:t>Acknowledged</w:t>
      </w:r>
    </w:p>
  </w:comment>
  <w:comment w:id="134" w:author="Gardner, Hannah M (EHS)" w:date="2025-02-04T14:02:00Z" w:initials="HG">
    <w:p w14:paraId="593BF899" w14:textId="77777777" w:rsidR="00A417EB" w:rsidRDefault="00A417EB" w:rsidP="00A417EB">
      <w:pPr>
        <w:pStyle w:val="CommentText"/>
      </w:pPr>
      <w:r>
        <w:rPr>
          <w:rStyle w:val="CommentReference"/>
        </w:rPr>
        <w:annotationRef/>
      </w:r>
      <w:r>
        <w:t>Since the prompt explains that members can change to another D-SNP or PACE, I think this part should be removed for clarity.</w:t>
      </w:r>
    </w:p>
  </w:comment>
  <w:comment w:id="135" w:author="MMCO" w:date="2025-02-13T09:18:00Z" w:initials="MMCO">
    <w:p w14:paraId="2F35AEE9" w14:textId="1F4ADC53" w:rsidR="00640E20" w:rsidRDefault="00640E20">
      <w:pPr>
        <w:pStyle w:val="CommentText"/>
      </w:pPr>
      <w:r>
        <w:rPr>
          <w:rStyle w:val="CommentReference"/>
        </w:rPr>
        <w:annotationRef/>
      </w:r>
      <w:r>
        <w:t>Acknowledged</w:t>
      </w:r>
    </w:p>
  </w:comment>
  <w:comment w:id="136" w:author="Gardner, Hannah M (EHS)" w:date="2025-02-04T14:10:00Z" w:initials="HG">
    <w:p w14:paraId="5ADB0A1F" w14:textId="77777777" w:rsidR="00585682" w:rsidRDefault="00A417EB" w:rsidP="00585682">
      <w:pPr>
        <w:pStyle w:val="CommentText"/>
      </w:pPr>
      <w:r>
        <w:rPr>
          <w:rStyle w:val="CommentReference"/>
        </w:rPr>
        <w:annotationRef/>
      </w:r>
      <w:r w:rsidR="00585682">
        <w:t>Number 4 refers to “Medicare Plan” in a way that means something different than it does here. Our preference (and for consistency) is to use “our plan”</w:t>
      </w:r>
    </w:p>
  </w:comment>
  <w:comment w:id="137" w:author="MMCO" w:date="2025-02-13T09:18:00Z" w:initials="MMCO">
    <w:p w14:paraId="65935752" w14:textId="6ECBDAC7" w:rsidR="00640E20" w:rsidRDefault="00640E20">
      <w:pPr>
        <w:pStyle w:val="CommentText"/>
      </w:pPr>
      <w:r>
        <w:rPr>
          <w:rStyle w:val="CommentReference"/>
        </w:rPr>
        <w:annotationRef/>
      </w:r>
      <w:r>
        <w:t>Acknowledged</w:t>
      </w:r>
    </w:p>
  </w:comment>
  <w:comment w:id="138" w:author="Gardner, Hannah M (EHS)" w:date="2025-02-04T15:40:00Z" w:initials="HG">
    <w:p w14:paraId="3730B092" w14:textId="77777777" w:rsidR="00585682" w:rsidRDefault="00585682" w:rsidP="00585682">
      <w:pPr>
        <w:pStyle w:val="CommentText"/>
      </w:pPr>
      <w:r>
        <w:rPr>
          <w:rStyle w:val="CommentReference"/>
        </w:rPr>
        <w:annotationRef/>
      </w:r>
      <w:r>
        <w:t>Added</w:t>
      </w:r>
    </w:p>
  </w:comment>
  <w:comment w:id="139" w:author="Gardner, Hannah M (EHS)" w:date="2024-12-05T14:11:00Z" w:initials="HG">
    <w:p w14:paraId="7476ED14" w14:textId="42961FB0" w:rsidR="00B15116" w:rsidRDefault="00B15116" w:rsidP="00B15116">
      <w:pPr>
        <w:pStyle w:val="CommentText"/>
      </w:pPr>
      <w:r>
        <w:rPr>
          <w:rStyle w:val="CommentReference"/>
        </w:rPr>
        <w:annotationRef/>
      </w:r>
      <w:r>
        <w:t>Updated contact info</w:t>
      </w:r>
    </w:p>
  </w:comment>
  <w:comment w:id="140" w:author="MMCO" w:date="2025-01-07T07:08:00Z" w:initials="MMCO">
    <w:p w14:paraId="7472FCF9" w14:textId="77777777" w:rsidR="001D01AC" w:rsidRDefault="001D01AC" w:rsidP="001D01AC">
      <w:pPr>
        <w:pStyle w:val="CommentText"/>
      </w:pPr>
      <w:r>
        <w:rPr>
          <w:rStyle w:val="CommentReference"/>
        </w:rPr>
        <w:annotationRef/>
      </w:r>
      <w:r>
        <w:t>Acknowledged</w:t>
      </w:r>
    </w:p>
  </w:comment>
  <w:comment w:id="142" w:author="Gardner, Hannah M (EHS)" w:date="2025-02-04T15:36:00Z" w:initials="HG">
    <w:p w14:paraId="15C580C2" w14:textId="77777777" w:rsidR="00585682" w:rsidRDefault="00585682" w:rsidP="00585682">
      <w:pPr>
        <w:pStyle w:val="CommentText"/>
      </w:pPr>
      <w:r>
        <w:rPr>
          <w:rStyle w:val="CommentReference"/>
        </w:rPr>
        <w:annotationRef/>
      </w:r>
      <w:r>
        <w:t>Same point as above</w:t>
      </w:r>
    </w:p>
  </w:comment>
  <w:comment w:id="143" w:author="MMCO" w:date="2024-11-11T18:23:00Z" w:initials="MMCO">
    <w:p w14:paraId="0AC9CCDA" w14:textId="28FEC2CC" w:rsidR="00A8192A" w:rsidRDefault="00A8192A" w:rsidP="00A8192A">
      <w:pPr>
        <w:pStyle w:val="CommentText"/>
      </w:pPr>
      <w:r>
        <w:rPr>
          <w:rStyle w:val="CommentReference"/>
        </w:rPr>
        <w:annotationRef/>
      </w:r>
      <w:r>
        <w:t>11/10- Medicare Advantage update</w:t>
      </w:r>
    </w:p>
  </w:comment>
  <w:comment w:id="144" w:author="Gardner, Hannah M (EHS)" w:date="2025-02-04T15:38:00Z" w:initials="HG">
    <w:p w14:paraId="0E419811" w14:textId="77777777" w:rsidR="00585682" w:rsidRDefault="00585682" w:rsidP="00585682">
      <w:pPr>
        <w:pStyle w:val="CommentText"/>
      </w:pPr>
      <w:r>
        <w:rPr>
          <w:rStyle w:val="CommentReference"/>
        </w:rPr>
        <w:annotationRef/>
      </w:r>
      <w:r>
        <w:t>removed</w:t>
      </w:r>
    </w:p>
  </w:comment>
  <w:comment w:id="154" w:author="Gardner, Hannah M (EHS)" w:date="2025-02-04T15:40:00Z" w:initials="HG">
    <w:p w14:paraId="3AF63A9B" w14:textId="77777777" w:rsidR="00585682" w:rsidRDefault="00585682" w:rsidP="00585682">
      <w:pPr>
        <w:pStyle w:val="CommentText"/>
      </w:pPr>
      <w:r>
        <w:rPr>
          <w:rStyle w:val="CommentReference"/>
        </w:rPr>
        <w:annotationRef/>
      </w:r>
      <w:r>
        <w:t>Added</w:t>
      </w:r>
    </w:p>
  </w:comment>
  <w:comment w:id="155" w:author="MMCO" w:date="2025-02-13T09:21:00Z" w:initials="MMCO">
    <w:p w14:paraId="4E58E859" w14:textId="5BD9C983" w:rsidR="00B4794B" w:rsidRDefault="00B4794B">
      <w:pPr>
        <w:pStyle w:val="CommentText"/>
      </w:pPr>
      <w:r>
        <w:rPr>
          <w:rStyle w:val="CommentReference"/>
        </w:rPr>
        <w:annotationRef/>
      </w:r>
      <w:r w:rsidRPr="00256891">
        <w:rPr>
          <w:highlight w:val="cyan"/>
        </w:rPr>
        <w:t>2/10- We disagree with this edit. This is the language used for Medicare Advantage plans. We do not want to emphasize the ability to opt out of a Medicare drug plan because it is a bad decision for enrollees unless they have very specific circumstances.</w:t>
      </w:r>
    </w:p>
  </w:comment>
  <w:comment w:id="156" w:author="Gardner, Hannah M (EHS)" w:date="2025-03-05T15:30:00Z" w:initials="HG">
    <w:p w14:paraId="59C5FFE3" w14:textId="77777777" w:rsidR="00F24CBE" w:rsidRDefault="00F24CBE" w:rsidP="00F24CBE">
      <w:pPr>
        <w:pStyle w:val="CommentText"/>
      </w:pPr>
      <w:r>
        <w:rPr>
          <w:rStyle w:val="CommentReference"/>
        </w:rPr>
        <w:annotationRef/>
      </w:r>
      <w:r>
        <w:t>Okay - thank you</w:t>
      </w:r>
    </w:p>
  </w:comment>
  <w:comment w:id="157" w:author="Gardner, Hannah M (EHS)" w:date="2024-12-05T14:13:00Z" w:initials="HG">
    <w:p w14:paraId="7D83EF5F" w14:textId="702815BC" w:rsidR="001F6EC1" w:rsidRDefault="001F6EC1" w:rsidP="001F6EC1">
      <w:pPr>
        <w:pStyle w:val="CommentText"/>
      </w:pPr>
      <w:r>
        <w:rPr>
          <w:rStyle w:val="CommentReference"/>
        </w:rPr>
        <w:annotationRef/>
      </w:r>
      <w:r>
        <w:t>SHINE contact info</w:t>
      </w:r>
    </w:p>
  </w:comment>
  <w:comment w:id="158" w:author="MMCO" w:date="2025-01-07T07:08:00Z" w:initials="MMCO">
    <w:p w14:paraId="3F40A6F5" w14:textId="77777777" w:rsidR="001D01AC" w:rsidRDefault="001D01AC" w:rsidP="001D01AC">
      <w:pPr>
        <w:pStyle w:val="CommentText"/>
      </w:pPr>
      <w:r>
        <w:rPr>
          <w:rStyle w:val="CommentReference"/>
        </w:rPr>
        <w:annotationRef/>
      </w:r>
      <w:r>
        <w:t>Acknowledged</w:t>
      </w:r>
    </w:p>
  </w:comment>
  <w:comment w:id="160" w:author="MMCO" w:date="2024-11-11T18:27:00Z" w:initials="MMCO">
    <w:p w14:paraId="5B14B8ED" w14:textId="566AA77D" w:rsidR="007365A9" w:rsidRDefault="007365A9" w:rsidP="007365A9">
      <w:pPr>
        <w:pStyle w:val="CommentText"/>
      </w:pPr>
      <w:r>
        <w:rPr>
          <w:rStyle w:val="CommentReference"/>
        </w:rPr>
        <w:annotationRef/>
      </w:r>
      <w:r>
        <w:t>11/10- Medicare Advantage update</w:t>
      </w:r>
    </w:p>
  </w:comment>
  <w:comment w:id="161" w:author="Gardner, Hannah M (EHS)" w:date="2025-02-04T15:39:00Z" w:initials="HG">
    <w:p w14:paraId="661763CD" w14:textId="77777777" w:rsidR="00585682" w:rsidRDefault="00585682" w:rsidP="00585682">
      <w:pPr>
        <w:pStyle w:val="CommentText"/>
      </w:pPr>
      <w:r>
        <w:rPr>
          <w:rStyle w:val="CommentReference"/>
        </w:rPr>
        <w:annotationRef/>
      </w:r>
      <w:r>
        <w:t>removed</w:t>
      </w:r>
    </w:p>
  </w:comment>
  <w:comment w:id="165" w:author="MMCO" w:date="2024-11-13T13:22:00Z" w:initials="MMCO">
    <w:p w14:paraId="60922CE8" w14:textId="6D432FE2" w:rsidR="0014497D" w:rsidRDefault="0014497D" w:rsidP="0014497D">
      <w:pPr>
        <w:pStyle w:val="CommentText"/>
      </w:pPr>
      <w:r>
        <w:rPr>
          <w:rStyle w:val="CommentReference"/>
        </w:rPr>
        <w:annotationRef/>
      </w:r>
      <w:r>
        <w:t>11/10- Medicare Advantage update</w:t>
      </w:r>
    </w:p>
  </w:comment>
  <w:comment w:id="166" w:author="Gardner, Hannah M (EHS)" w:date="2025-02-04T15:41:00Z" w:initials="HG">
    <w:p w14:paraId="79B31DD3" w14:textId="77777777" w:rsidR="00585682" w:rsidRDefault="00585682" w:rsidP="00585682">
      <w:pPr>
        <w:pStyle w:val="CommentText"/>
      </w:pPr>
      <w:r>
        <w:rPr>
          <w:rStyle w:val="CommentReference"/>
        </w:rPr>
        <w:annotationRef/>
      </w:r>
      <w:r>
        <w:t>Added</w:t>
      </w:r>
    </w:p>
  </w:comment>
  <w:comment w:id="167" w:author="Gardner, Hannah M (EHS)" w:date="2024-12-05T14:13:00Z" w:initials="HG">
    <w:p w14:paraId="793DE2AB" w14:textId="239EA3DA" w:rsidR="001F6EC1" w:rsidRDefault="001F6EC1" w:rsidP="001F6EC1">
      <w:pPr>
        <w:pStyle w:val="CommentText"/>
      </w:pPr>
      <w:r>
        <w:rPr>
          <w:rStyle w:val="CommentReference"/>
        </w:rPr>
        <w:annotationRef/>
      </w:r>
      <w:r>
        <w:t>Not applicable</w:t>
      </w:r>
    </w:p>
  </w:comment>
  <w:comment w:id="168" w:author="MMCO" w:date="2025-01-07T07:09:00Z" w:initials="MMCO">
    <w:p w14:paraId="55DDBBAC" w14:textId="77777777" w:rsidR="001D01AC" w:rsidRDefault="001D01AC" w:rsidP="001D01AC">
      <w:pPr>
        <w:pStyle w:val="CommentText"/>
      </w:pPr>
      <w:r>
        <w:rPr>
          <w:rStyle w:val="CommentReference"/>
        </w:rPr>
        <w:annotationRef/>
      </w:r>
      <w:r>
        <w:rPr>
          <w:highlight w:val="green"/>
        </w:rPr>
        <w:t>See previous comment</w:t>
      </w:r>
      <w:r>
        <w:t>.</w:t>
      </w:r>
    </w:p>
  </w:comment>
  <w:comment w:id="169" w:author="Gardner, Hannah M (EHS)" w:date="2025-01-27T13:40:00Z" w:initials="HG">
    <w:p w14:paraId="2B25EDAF" w14:textId="77777777" w:rsidR="005413BE" w:rsidRDefault="005413BE" w:rsidP="005413BE">
      <w:pPr>
        <w:pStyle w:val="CommentText"/>
      </w:pPr>
      <w:r>
        <w:rPr>
          <w:rStyle w:val="CommentReference"/>
        </w:rPr>
        <w:annotationRef/>
      </w:r>
      <w:r>
        <w:t>Included PACE content</w:t>
      </w:r>
    </w:p>
  </w:comment>
  <w:comment w:id="170" w:author="MMCO" w:date="2025-02-13T09:23:00Z" w:initials="MMCO">
    <w:p w14:paraId="66EDBDA5" w14:textId="2374ECD4" w:rsidR="00B4794B" w:rsidRDefault="00B4794B">
      <w:pPr>
        <w:pStyle w:val="CommentText"/>
      </w:pPr>
      <w:r>
        <w:rPr>
          <w:rStyle w:val="CommentReference"/>
        </w:rPr>
        <w:annotationRef/>
      </w:r>
      <w:r>
        <w:rPr>
          <w:highlight w:val="cyan"/>
        </w:rPr>
        <w:t xml:space="preserve">2/13- </w:t>
      </w:r>
      <w:r w:rsidRPr="00B4794B">
        <w:rPr>
          <w:highlight w:val="cyan"/>
        </w:rPr>
        <w:t>Updated to allow for state-specific phone number</w:t>
      </w:r>
    </w:p>
  </w:comment>
  <w:comment w:id="171" w:author="Gardner, Hannah M (EHS)" w:date="2025-03-05T15:31:00Z" w:initials="HG">
    <w:p w14:paraId="5FC2CB39" w14:textId="77777777" w:rsidR="00F24CBE" w:rsidRDefault="00F24CBE" w:rsidP="00F24CBE">
      <w:pPr>
        <w:pStyle w:val="CommentText"/>
      </w:pPr>
      <w:r>
        <w:rPr>
          <w:rStyle w:val="CommentReference"/>
        </w:rPr>
        <w:annotationRef/>
      </w:r>
      <w:r>
        <w:t>Updated number</w:t>
      </w:r>
    </w:p>
  </w:comment>
  <w:comment w:id="172" w:author="MMCO" w:date="2025-02-13T09:32:00Z" w:initials="MMCO">
    <w:p w14:paraId="5EBCF239" w14:textId="4B08805D" w:rsidR="00DC3DCE" w:rsidRDefault="00DC3DCE">
      <w:pPr>
        <w:pStyle w:val="CommentText"/>
      </w:pPr>
      <w:r>
        <w:rPr>
          <w:rStyle w:val="CommentReference"/>
        </w:rPr>
        <w:annotationRef/>
      </w:r>
      <w:r>
        <w:t>BAH: I’m not sure why this bullet is showing up as square when the same style as the bullet in the previous table is applied. Please correct this.</w:t>
      </w:r>
    </w:p>
  </w:comment>
  <w:comment w:id="173" w:author="MMCO" w:date="2025-04-14T19:28:00Z" w:initials="TK[">
    <w:p w14:paraId="2402955F" w14:textId="77777777" w:rsidR="009672FC" w:rsidRDefault="009672FC" w:rsidP="009672FC">
      <w:pPr>
        <w:pStyle w:val="CommentText"/>
      </w:pPr>
      <w:r>
        <w:rPr>
          <w:rStyle w:val="CommentReference"/>
        </w:rPr>
        <w:annotationRef/>
      </w:r>
      <w:r>
        <w:t>Updated.</w:t>
      </w:r>
    </w:p>
  </w:comment>
  <w:comment w:id="174" w:author="Gardner, Hannah M (EHS)" w:date="2024-12-05T14:13:00Z" w:initials="HG">
    <w:p w14:paraId="3C7AAAB1" w14:textId="72A44FDA" w:rsidR="001F6EC1" w:rsidRDefault="001F6EC1" w:rsidP="001F6EC1">
      <w:pPr>
        <w:pStyle w:val="CommentText"/>
      </w:pPr>
      <w:r>
        <w:rPr>
          <w:rStyle w:val="CommentReference"/>
        </w:rPr>
        <w:annotationRef/>
      </w:r>
      <w:r>
        <w:t>SHINE contact info</w:t>
      </w:r>
    </w:p>
  </w:comment>
  <w:comment w:id="175" w:author="MMCO" w:date="2025-01-07T07:09:00Z" w:initials="MMCO">
    <w:p w14:paraId="18377749" w14:textId="77777777" w:rsidR="001D01AC" w:rsidRDefault="001D01AC" w:rsidP="001D01AC">
      <w:pPr>
        <w:pStyle w:val="CommentText"/>
      </w:pPr>
      <w:r>
        <w:rPr>
          <w:rStyle w:val="CommentReference"/>
        </w:rPr>
        <w:annotationRef/>
      </w:r>
      <w:r>
        <w:t>Acknowledged</w:t>
      </w:r>
    </w:p>
  </w:comment>
  <w:comment w:id="177" w:author="Gardner, Hannah M (EHS)" w:date="2025-02-04T15:41:00Z" w:initials="HG">
    <w:p w14:paraId="789DC685" w14:textId="77777777" w:rsidR="00585682" w:rsidRDefault="00585682" w:rsidP="00585682">
      <w:pPr>
        <w:pStyle w:val="CommentText"/>
      </w:pPr>
      <w:r>
        <w:rPr>
          <w:rStyle w:val="CommentReference"/>
        </w:rPr>
        <w:annotationRef/>
      </w:r>
      <w:r>
        <w:t>Removed</w:t>
      </w:r>
    </w:p>
  </w:comment>
  <w:comment w:id="178" w:author="MMCO" w:date="2024-11-11T18:28:00Z" w:initials="MMCO">
    <w:p w14:paraId="4F35D83B" w14:textId="5E506100" w:rsidR="007365A9" w:rsidRDefault="007365A9" w:rsidP="007365A9">
      <w:pPr>
        <w:pStyle w:val="CommentText"/>
      </w:pPr>
      <w:r>
        <w:rPr>
          <w:rStyle w:val="CommentReference"/>
        </w:rPr>
        <w:annotationRef/>
      </w:r>
      <w:r>
        <w:t>11/10- Medicare Advantage update</w:t>
      </w:r>
    </w:p>
  </w:comment>
  <w:comment w:id="179" w:author="Gardner, Hannah M (EHS)" w:date="2025-02-04T15:42:00Z" w:initials="HG">
    <w:p w14:paraId="168E6093" w14:textId="77777777" w:rsidR="00585682" w:rsidRDefault="00585682" w:rsidP="00585682">
      <w:pPr>
        <w:pStyle w:val="CommentText"/>
      </w:pPr>
      <w:r>
        <w:rPr>
          <w:rStyle w:val="CommentReference"/>
        </w:rPr>
        <w:annotationRef/>
      </w:r>
      <w:r>
        <w:t>Removed</w:t>
      </w:r>
    </w:p>
  </w:comment>
  <w:comment w:id="181" w:author="Jones, Julie (CMS/FCHCO)" w:date="2023-11-02T09:16:00Z" w:initials="JJ(">
    <w:p w14:paraId="44E7D745" w14:textId="6B521E87" w:rsidR="004B4799" w:rsidRDefault="003C33D6" w:rsidP="004B4799">
      <w:pPr>
        <w:pStyle w:val="CommentText"/>
      </w:pPr>
      <w:r>
        <w:rPr>
          <w:rStyle w:val="CommentReference"/>
        </w:rPr>
        <w:annotationRef/>
      </w:r>
      <w:r w:rsidR="004B4799">
        <w:rPr>
          <w:highlight w:val="yellow"/>
        </w:rPr>
        <w:t>New states- Please add information to this section.</w:t>
      </w:r>
    </w:p>
  </w:comment>
  <w:comment w:id="182" w:author="Gardner, Hannah M (EHS)" w:date="2024-12-05T14:14:00Z" w:initials="HG">
    <w:p w14:paraId="35C74F71" w14:textId="77777777" w:rsidR="001F6EC1" w:rsidRDefault="001F6EC1" w:rsidP="001F6EC1">
      <w:pPr>
        <w:pStyle w:val="CommentText"/>
      </w:pPr>
      <w:r>
        <w:rPr>
          <w:rStyle w:val="CommentReference"/>
        </w:rPr>
        <w:annotationRef/>
      </w:r>
      <w:r>
        <w:t>Updated</w:t>
      </w:r>
    </w:p>
  </w:comment>
  <w:comment w:id="183" w:author="MMCO" w:date="2025-01-07T07:11:00Z" w:initials="MMCO">
    <w:p w14:paraId="29FE29DB" w14:textId="77777777" w:rsidR="001D01AC" w:rsidRDefault="001D01AC" w:rsidP="001D01AC">
      <w:pPr>
        <w:pStyle w:val="CommentText"/>
      </w:pPr>
      <w:r>
        <w:rPr>
          <w:rStyle w:val="CommentReference"/>
        </w:rPr>
        <w:annotationRef/>
      </w:r>
      <w:r>
        <w:t>Acknowledged. Deleted this instruction as a result.</w:t>
      </w:r>
    </w:p>
  </w:comment>
  <w:comment w:id="185" w:author="Gardner, Hannah M (EHS)" w:date="2025-03-14T13:24:00Z" w:initials="HG">
    <w:p w14:paraId="3FCEEF69" w14:textId="77777777" w:rsidR="00CE2B2E" w:rsidRDefault="00CE2B2E" w:rsidP="00CE2B2E">
      <w:pPr>
        <w:pStyle w:val="CommentText"/>
      </w:pPr>
      <w:r>
        <w:rPr>
          <w:rStyle w:val="CommentReference"/>
        </w:rPr>
        <w:annotationRef/>
      </w:r>
      <w:r>
        <w:t>Changed to SCO</w:t>
      </w:r>
    </w:p>
  </w:comment>
  <w:comment w:id="191" w:author="Gardner, Hannah M (EHS)" w:date="2025-03-14T13:25:00Z" w:initials="HG">
    <w:p w14:paraId="2A427B0C" w14:textId="77777777" w:rsidR="0064685D" w:rsidRDefault="0064685D" w:rsidP="0064685D">
      <w:pPr>
        <w:pStyle w:val="CommentText"/>
      </w:pPr>
      <w:r>
        <w:rPr>
          <w:rStyle w:val="CommentReference"/>
        </w:rPr>
        <w:annotationRef/>
      </w:r>
      <w:r>
        <w:t>Removed SCO language</w:t>
      </w:r>
    </w:p>
  </w:comment>
  <w:comment w:id="218" w:author="Gardner, Hannah M (EHS)" w:date="2024-12-05T14:19:00Z" w:initials="HG">
    <w:p w14:paraId="700D4F3F" w14:textId="764681F0" w:rsidR="001F6EC1" w:rsidRDefault="001F6EC1" w:rsidP="001F6EC1">
      <w:pPr>
        <w:pStyle w:val="CommentText"/>
      </w:pPr>
      <w:r>
        <w:rPr>
          <w:rStyle w:val="CommentReference"/>
        </w:rPr>
        <w:annotationRef/>
      </w:r>
      <w:r>
        <w:t>MassHealth prefers to include the deeming period</w:t>
      </w:r>
    </w:p>
  </w:comment>
  <w:comment w:id="219" w:author="MMCO" w:date="2025-01-07T07:11:00Z" w:initials="MMCO">
    <w:p w14:paraId="19BC4434" w14:textId="77777777" w:rsidR="001D01AC" w:rsidRDefault="001D01AC" w:rsidP="001D01AC">
      <w:pPr>
        <w:pStyle w:val="CommentText"/>
      </w:pPr>
      <w:r>
        <w:rPr>
          <w:rStyle w:val="CommentReference"/>
        </w:rPr>
        <w:annotationRef/>
      </w:r>
      <w:r>
        <w:t>Acknowledged</w:t>
      </w:r>
    </w:p>
  </w:comment>
  <w:comment w:id="227" w:author="Gardner, Hannah M (EHS)" w:date="2024-12-05T14:21:00Z" w:initials="HG">
    <w:p w14:paraId="594A03B7" w14:textId="7048C042" w:rsidR="001F6EC1" w:rsidRDefault="001F6EC1" w:rsidP="001F6EC1">
      <w:pPr>
        <w:pStyle w:val="CommentText"/>
      </w:pPr>
      <w:r>
        <w:rPr>
          <w:rStyle w:val="CommentReference"/>
        </w:rPr>
        <w:annotationRef/>
      </w:r>
      <w:r>
        <w:t>One Care specific</w:t>
      </w:r>
    </w:p>
  </w:comment>
  <w:comment w:id="254" w:author="Gardner, Hannah M (EHS)" w:date="2024-12-05T14:21:00Z" w:initials="HG">
    <w:p w14:paraId="5365C160" w14:textId="77777777" w:rsidR="001F6EC1" w:rsidRDefault="001F6EC1" w:rsidP="001F6EC1">
      <w:pPr>
        <w:pStyle w:val="CommentText"/>
      </w:pPr>
      <w:r>
        <w:rPr>
          <w:rStyle w:val="CommentReference"/>
        </w:rPr>
        <w:annotationRef/>
      </w:r>
      <w:r>
        <w:t>One Care specific</w:t>
      </w:r>
    </w:p>
  </w:comment>
  <w:comment w:id="258" w:author="MMCO" w:date="2025-05-07T10:52:00Z" w:initials="MMCO">
    <w:p w14:paraId="2B557399" w14:textId="77777777" w:rsidR="008E74C3" w:rsidRDefault="00F01C55" w:rsidP="008E74C3">
      <w:pPr>
        <w:pStyle w:val="CommentText"/>
      </w:pPr>
      <w:r>
        <w:rPr>
          <w:rStyle w:val="CommentReference"/>
        </w:rPr>
        <w:annotationRef/>
      </w:r>
      <w:r w:rsidR="008E74C3">
        <w:rPr>
          <w:b/>
          <w:bCs/>
          <w:highlight w:val="yellow"/>
        </w:rPr>
        <w:t>FOR STATE</w:t>
      </w:r>
      <w:r w:rsidR="008E74C3">
        <w:rPr>
          <w:highlight w:val="yellow"/>
        </w:rPr>
        <w:t xml:space="preserve">: </w:t>
      </w:r>
    </w:p>
    <w:p w14:paraId="6B57CA18" w14:textId="77777777" w:rsidR="008E74C3" w:rsidRDefault="008E74C3" w:rsidP="008E74C3">
      <w:pPr>
        <w:pStyle w:val="CommentText"/>
      </w:pPr>
      <w:r>
        <w:rPr>
          <w:highlight w:val="yellow"/>
        </w:rPr>
        <w:t>5/20 - You updated the language to reflect what you included in CH 1, however, the deemed language in CH 1, p. 11, second to the last paragraph does not match this language. The current language is incomplete. Please update this language.</w:t>
      </w:r>
    </w:p>
  </w:comment>
  <w:comment w:id="259" w:author="Gardner, Hannah M (EHS)" w:date="2025-05-23T11:09:00Z" w:initials="HG">
    <w:p w14:paraId="31F68408" w14:textId="77777777" w:rsidR="002C0EDE" w:rsidRDefault="002C0EDE" w:rsidP="002C0EDE">
      <w:pPr>
        <w:pStyle w:val="CommentText"/>
      </w:pPr>
      <w:r>
        <w:rPr>
          <w:rStyle w:val="CommentReference"/>
        </w:rPr>
        <w:annotationRef/>
      </w:r>
      <w:r>
        <w:t>Provided updates in tracked changes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05ECA8" w15:done="1"/>
  <w15:commentEx w15:paraId="324DE53D" w15:done="1"/>
  <w15:commentEx w15:paraId="5422298D" w15:paraIdParent="324DE53D" w15:done="1"/>
  <w15:commentEx w15:paraId="4884D05B" w15:paraIdParent="324DE53D" w15:done="1"/>
  <w15:commentEx w15:paraId="13F4146C" w15:done="1"/>
  <w15:commentEx w15:paraId="3EEBE931" w15:paraIdParent="13F4146C" w15:done="1"/>
  <w15:commentEx w15:paraId="60B44F94" w15:paraIdParent="13F4146C" w15:done="1"/>
  <w15:commentEx w15:paraId="538E9550" w15:paraIdParent="13F4146C" w15:done="1"/>
  <w15:commentEx w15:paraId="06AE9762" w15:paraIdParent="13F4146C" w15:done="1"/>
  <w15:commentEx w15:paraId="50304A17" w15:done="1"/>
  <w15:commentEx w15:paraId="559FD062" w15:paraIdParent="50304A17" w15:done="1"/>
  <w15:commentEx w15:paraId="3F8537BD" w15:done="1"/>
  <w15:commentEx w15:paraId="0D33CC11" w15:paraIdParent="3F8537BD" w15:done="1"/>
  <w15:commentEx w15:paraId="3A7789D1" w15:done="1"/>
  <w15:commentEx w15:paraId="1150413D" w15:paraIdParent="3A7789D1" w15:done="1"/>
  <w15:commentEx w15:paraId="317D61F7" w15:done="1"/>
  <w15:commentEx w15:paraId="2E66FF1F" w15:done="1"/>
  <w15:commentEx w15:paraId="7504698D" w15:paraIdParent="2E66FF1F" w15:done="1"/>
  <w15:commentEx w15:paraId="405882E7" w15:done="1"/>
  <w15:commentEx w15:paraId="23F57B8C" w15:paraIdParent="405882E7" w15:done="1"/>
  <w15:commentEx w15:paraId="25657DB6" w15:done="1"/>
  <w15:commentEx w15:paraId="1F309DAB" w15:done="1"/>
  <w15:commentEx w15:paraId="35337DE0" w15:done="1"/>
  <w15:commentEx w15:paraId="3D80E0BC" w15:paraIdParent="35337DE0" w15:done="1"/>
  <w15:commentEx w15:paraId="593BF899" w15:done="1"/>
  <w15:commentEx w15:paraId="2F35AEE9" w15:paraIdParent="593BF899" w15:done="1"/>
  <w15:commentEx w15:paraId="5ADB0A1F" w15:done="1"/>
  <w15:commentEx w15:paraId="65935752" w15:paraIdParent="5ADB0A1F" w15:done="1"/>
  <w15:commentEx w15:paraId="3730B092" w15:done="1"/>
  <w15:commentEx w15:paraId="7476ED14" w15:done="1"/>
  <w15:commentEx w15:paraId="7472FCF9" w15:paraIdParent="7476ED14" w15:done="1"/>
  <w15:commentEx w15:paraId="15C580C2" w15:done="1"/>
  <w15:commentEx w15:paraId="0AC9CCDA" w15:done="1"/>
  <w15:commentEx w15:paraId="0E419811" w15:done="1"/>
  <w15:commentEx w15:paraId="3AF63A9B" w15:done="1"/>
  <w15:commentEx w15:paraId="4E58E859" w15:done="1"/>
  <w15:commentEx w15:paraId="59C5FFE3" w15:paraIdParent="4E58E859" w15:done="1"/>
  <w15:commentEx w15:paraId="7D83EF5F" w15:done="1"/>
  <w15:commentEx w15:paraId="3F40A6F5" w15:paraIdParent="7D83EF5F" w15:done="1"/>
  <w15:commentEx w15:paraId="5B14B8ED" w15:done="1"/>
  <w15:commentEx w15:paraId="661763CD" w15:done="1"/>
  <w15:commentEx w15:paraId="60922CE8" w15:done="1"/>
  <w15:commentEx w15:paraId="79B31DD3" w15:done="1"/>
  <w15:commentEx w15:paraId="793DE2AB" w15:done="1"/>
  <w15:commentEx w15:paraId="55DDBBAC" w15:paraIdParent="793DE2AB" w15:done="1"/>
  <w15:commentEx w15:paraId="2B25EDAF" w15:paraIdParent="793DE2AB" w15:done="1"/>
  <w15:commentEx w15:paraId="66EDBDA5" w15:paraIdParent="793DE2AB" w15:done="1"/>
  <w15:commentEx w15:paraId="5FC2CB39" w15:paraIdParent="793DE2AB" w15:done="1"/>
  <w15:commentEx w15:paraId="5EBCF239" w15:done="1"/>
  <w15:commentEx w15:paraId="2402955F" w15:paraIdParent="5EBCF239" w15:done="1"/>
  <w15:commentEx w15:paraId="3C7AAAB1" w15:done="1"/>
  <w15:commentEx w15:paraId="18377749" w15:paraIdParent="3C7AAAB1" w15:done="1"/>
  <w15:commentEx w15:paraId="789DC685" w15:done="1"/>
  <w15:commentEx w15:paraId="4F35D83B" w15:done="1"/>
  <w15:commentEx w15:paraId="168E6093" w15:done="1"/>
  <w15:commentEx w15:paraId="44E7D745" w15:done="1"/>
  <w15:commentEx w15:paraId="35C74F71" w15:paraIdParent="44E7D745" w15:done="1"/>
  <w15:commentEx w15:paraId="29FE29DB" w15:paraIdParent="44E7D745" w15:done="1"/>
  <w15:commentEx w15:paraId="3FCEEF69" w15:done="1"/>
  <w15:commentEx w15:paraId="2A427B0C" w15:done="1"/>
  <w15:commentEx w15:paraId="700D4F3F" w15:done="1"/>
  <w15:commentEx w15:paraId="19BC4434" w15:paraIdParent="700D4F3F" w15:done="1"/>
  <w15:commentEx w15:paraId="594A03B7" w15:done="1"/>
  <w15:commentEx w15:paraId="5365C160" w15:done="1"/>
  <w15:commentEx w15:paraId="6B57CA18" w15:done="0"/>
  <w15:commentEx w15:paraId="31F68408" w15:paraIdParent="6B57CA1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A675821" w16cex:dateUtc="2024-11-13T18:06:00Z"/>
  <w16cex:commentExtensible w16cex:durableId="28EDE102" w16cex:dateUtc="2023-11-02T12:49:00Z"/>
  <w16cex:commentExtensible w16cex:durableId="74F6562E" w16cex:dateUtc="2024-12-05T19:02:00Z"/>
  <w16cex:commentExtensible w16cex:durableId="79AAB554" w16cex:dateUtc="2025-01-07T11:54:00Z"/>
  <w16cex:commentExtensible w16cex:durableId="28EDE168" w16cex:dateUtc="2023-11-02T12:50:00Z"/>
  <w16cex:commentExtensible w16cex:durableId="6962E4C3" w16cex:dateUtc="2024-12-13T15:21:00Z"/>
  <w16cex:commentExtensible w16cex:durableId="53BD4436" w16cex:dateUtc="2025-01-07T11:55:00Z"/>
  <w16cex:commentExtensible w16cex:durableId="30EFF66B" w16cex:dateUtc="2025-02-13T13:15:00Z"/>
  <w16cex:commentExtensible w16cex:durableId="1A583495" w16cex:dateUtc="2025-03-05T20:25:00Z"/>
  <w16cex:commentExtensible w16cex:durableId="5C01242D" w16cex:dateUtc="2025-02-04T15:21:00Z"/>
  <w16cex:commentExtensible w16cex:durableId="6568F55B" w16cex:dateUtc="2025-02-13T13:16:00Z"/>
  <w16cex:commentExtensible w16cex:durableId="1C190551" w16cex:dateUtc="2025-02-04T15:26:00Z"/>
  <w16cex:commentExtensible w16cex:durableId="0173B533" w16cex:dateUtc="2025-02-13T13:42:00Z"/>
  <w16cex:commentExtensible w16cex:durableId="522758D3" w16cex:dateUtc="2025-02-04T16:00:00Z"/>
  <w16cex:commentExtensible w16cex:durableId="7560CBB1" w16cex:dateUtc="2025-02-13T13:43:00Z"/>
  <w16cex:commentExtensible w16cex:durableId="32AE0149" w16cex:dateUtc="2024-11-11T23:17:00Z"/>
  <w16cex:commentExtensible w16cex:durableId="005139B9" w16cex:dateUtc="2024-12-05T19:08:00Z"/>
  <w16cex:commentExtensible w16cex:durableId="1B990152" w16cex:dateUtc="2025-01-07T11:55:00Z"/>
  <w16cex:commentExtensible w16cex:durableId="58BC1C71" w16cex:dateUtc="2025-02-04T18:53:00Z"/>
  <w16cex:commentExtensible w16cex:durableId="6A81C3FE" w16cex:dateUtc="2025-02-13T13:43:00Z"/>
  <w16cex:commentExtensible w16cex:durableId="6AAE7DF1" w16cex:dateUtc="2024-11-11T23:18:00Z"/>
  <w16cex:commentExtensible w16cex:durableId="238AB5F1" w16cex:dateUtc="2025-02-04T20:39:00Z"/>
  <w16cex:commentExtensible w16cex:durableId="66142F02" w16cex:dateUtc="2024-12-05T19:11:00Z"/>
  <w16cex:commentExtensible w16cex:durableId="2144C6AC" w16cex:dateUtc="2025-01-07T12:03:00Z"/>
  <w16cex:commentExtensible w16cex:durableId="5DF6E1AC" w16cex:dateUtc="2025-02-04T19:02:00Z"/>
  <w16cex:commentExtensible w16cex:durableId="26899372" w16cex:dateUtc="2025-02-13T14:18:00Z"/>
  <w16cex:commentExtensible w16cex:durableId="34825D91" w16cex:dateUtc="2025-02-04T19:10:00Z"/>
  <w16cex:commentExtensible w16cex:durableId="276F518F" w16cex:dateUtc="2025-02-13T14:18:00Z"/>
  <w16cex:commentExtensible w16cex:durableId="0F9F337A" w16cex:dateUtc="2025-02-04T20:40:00Z"/>
  <w16cex:commentExtensible w16cex:durableId="6F1829C0" w16cex:dateUtc="2024-12-05T19:11:00Z"/>
  <w16cex:commentExtensible w16cex:durableId="5058241C" w16cex:dateUtc="2025-01-07T12:08:00Z"/>
  <w16cex:commentExtensible w16cex:durableId="22069FCF" w16cex:dateUtc="2025-02-04T20:36:00Z"/>
  <w16cex:commentExtensible w16cex:durableId="133DF26F" w16cex:dateUtc="2024-11-11T23:23:00Z"/>
  <w16cex:commentExtensible w16cex:durableId="309905FC" w16cex:dateUtc="2025-02-04T20:38:00Z"/>
  <w16cex:commentExtensible w16cex:durableId="0658A66C" w16cex:dateUtc="2025-02-04T20:40:00Z"/>
  <w16cex:commentExtensible w16cex:durableId="1F64B32F" w16cex:dateUtc="2025-02-13T14:21:00Z"/>
  <w16cex:commentExtensible w16cex:durableId="26DB825B" w16cex:dateUtc="2025-03-05T20:30:00Z"/>
  <w16cex:commentExtensible w16cex:durableId="238A3E60" w16cex:dateUtc="2024-12-05T19:13:00Z"/>
  <w16cex:commentExtensible w16cex:durableId="6913DEEF" w16cex:dateUtc="2025-01-07T12:08:00Z"/>
  <w16cex:commentExtensible w16cex:durableId="48C90CDA" w16cex:dateUtc="2024-11-11T23:27:00Z"/>
  <w16cex:commentExtensible w16cex:durableId="29C6E7F6" w16cex:dateUtc="2025-02-04T20:39:00Z"/>
  <w16cex:commentExtensible w16cex:durableId="348594C1" w16cex:dateUtc="2024-11-13T18:22:00Z"/>
  <w16cex:commentExtensible w16cex:durableId="7957FDDD" w16cex:dateUtc="2025-02-04T20:41:00Z"/>
  <w16cex:commentExtensible w16cex:durableId="59A77650" w16cex:dateUtc="2024-12-05T19:13:00Z"/>
  <w16cex:commentExtensible w16cex:durableId="4770DCC5" w16cex:dateUtc="2025-01-07T12:09:00Z"/>
  <w16cex:commentExtensible w16cex:durableId="7AC7A0AE" w16cex:dateUtc="2025-01-27T18:40:00Z"/>
  <w16cex:commentExtensible w16cex:durableId="1BD32DE5" w16cex:dateUtc="2025-02-13T14:23:00Z"/>
  <w16cex:commentExtensible w16cex:durableId="04A5BA8C" w16cex:dateUtc="2025-03-05T20:31:00Z"/>
  <w16cex:commentExtensible w16cex:durableId="56EE3A12" w16cex:dateUtc="2025-02-13T14:32:00Z"/>
  <w16cex:commentExtensible w16cex:durableId="1B115C5F" w16cex:dateUtc="2025-04-14T23:28:00Z"/>
  <w16cex:commentExtensible w16cex:durableId="0C7CA4C7" w16cex:dateUtc="2024-12-05T19:13:00Z"/>
  <w16cex:commentExtensible w16cex:durableId="4A641F28" w16cex:dateUtc="2025-01-07T12:09:00Z"/>
  <w16cex:commentExtensible w16cex:durableId="710F914F" w16cex:dateUtc="2025-02-04T20:41:00Z"/>
  <w16cex:commentExtensible w16cex:durableId="708B1CC3" w16cex:dateUtc="2024-11-11T23:28:00Z"/>
  <w16cex:commentExtensible w16cex:durableId="23FDA81B" w16cex:dateUtc="2025-02-04T20:42:00Z"/>
  <w16cex:commentExtensible w16cex:durableId="28EDE768" w16cex:dateUtc="2023-11-02T13:16:00Z"/>
  <w16cex:commentExtensible w16cex:durableId="1C45D797" w16cex:dateUtc="2024-12-05T19:14:00Z"/>
  <w16cex:commentExtensible w16cex:durableId="60DD4E5A" w16cex:dateUtc="2025-01-07T12:11:00Z"/>
  <w16cex:commentExtensible w16cex:durableId="5ABA8756" w16cex:dateUtc="2025-03-14T17:24:00Z"/>
  <w16cex:commentExtensible w16cex:durableId="2DA1E72E" w16cex:dateUtc="2025-03-14T17:25:00Z"/>
  <w16cex:commentExtensible w16cex:durableId="4690416E" w16cex:dateUtc="2024-12-05T19:19:00Z"/>
  <w16cex:commentExtensible w16cex:durableId="1A38D11B" w16cex:dateUtc="2025-01-07T12:11:00Z"/>
  <w16cex:commentExtensible w16cex:durableId="2B91CD66" w16cex:dateUtc="2024-12-05T19:21:00Z"/>
  <w16cex:commentExtensible w16cex:durableId="2D311F1C" w16cex:dateUtc="2024-12-05T19:21:00Z"/>
  <w16cex:commentExtensible w16cex:durableId="1987B728" w16cex:dateUtc="2025-05-07T14:52:00Z"/>
  <w16cex:commentExtensible w16cex:durableId="6F8DCF71" w16cex:dateUtc="2025-05-23T1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05ECA8" w16cid:durableId="5A675821"/>
  <w16cid:commentId w16cid:paraId="324DE53D" w16cid:durableId="28EDE102"/>
  <w16cid:commentId w16cid:paraId="5422298D" w16cid:durableId="74F6562E"/>
  <w16cid:commentId w16cid:paraId="4884D05B" w16cid:durableId="79AAB554"/>
  <w16cid:commentId w16cid:paraId="13F4146C" w16cid:durableId="28EDE168"/>
  <w16cid:commentId w16cid:paraId="3EEBE931" w16cid:durableId="6962E4C3"/>
  <w16cid:commentId w16cid:paraId="60B44F94" w16cid:durableId="53BD4436"/>
  <w16cid:commentId w16cid:paraId="538E9550" w16cid:durableId="30EFF66B"/>
  <w16cid:commentId w16cid:paraId="06AE9762" w16cid:durableId="1A583495"/>
  <w16cid:commentId w16cid:paraId="50304A17" w16cid:durableId="5C01242D"/>
  <w16cid:commentId w16cid:paraId="559FD062" w16cid:durableId="6568F55B"/>
  <w16cid:commentId w16cid:paraId="3F8537BD" w16cid:durableId="1C190551"/>
  <w16cid:commentId w16cid:paraId="0D33CC11" w16cid:durableId="0173B533"/>
  <w16cid:commentId w16cid:paraId="3A7789D1" w16cid:durableId="522758D3"/>
  <w16cid:commentId w16cid:paraId="1150413D" w16cid:durableId="7560CBB1"/>
  <w16cid:commentId w16cid:paraId="317D61F7" w16cid:durableId="32AE0149"/>
  <w16cid:commentId w16cid:paraId="2E66FF1F" w16cid:durableId="005139B9"/>
  <w16cid:commentId w16cid:paraId="7504698D" w16cid:durableId="1B990152"/>
  <w16cid:commentId w16cid:paraId="405882E7" w16cid:durableId="58BC1C71"/>
  <w16cid:commentId w16cid:paraId="23F57B8C" w16cid:durableId="6A81C3FE"/>
  <w16cid:commentId w16cid:paraId="25657DB6" w16cid:durableId="6AAE7DF1"/>
  <w16cid:commentId w16cid:paraId="1F309DAB" w16cid:durableId="238AB5F1"/>
  <w16cid:commentId w16cid:paraId="35337DE0" w16cid:durableId="66142F02"/>
  <w16cid:commentId w16cid:paraId="3D80E0BC" w16cid:durableId="2144C6AC"/>
  <w16cid:commentId w16cid:paraId="593BF899" w16cid:durableId="5DF6E1AC"/>
  <w16cid:commentId w16cid:paraId="2F35AEE9" w16cid:durableId="26899372"/>
  <w16cid:commentId w16cid:paraId="5ADB0A1F" w16cid:durableId="34825D91"/>
  <w16cid:commentId w16cid:paraId="65935752" w16cid:durableId="276F518F"/>
  <w16cid:commentId w16cid:paraId="3730B092" w16cid:durableId="0F9F337A"/>
  <w16cid:commentId w16cid:paraId="7476ED14" w16cid:durableId="6F1829C0"/>
  <w16cid:commentId w16cid:paraId="7472FCF9" w16cid:durableId="5058241C"/>
  <w16cid:commentId w16cid:paraId="15C580C2" w16cid:durableId="22069FCF"/>
  <w16cid:commentId w16cid:paraId="0AC9CCDA" w16cid:durableId="133DF26F"/>
  <w16cid:commentId w16cid:paraId="0E419811" w16cid:durableId="309905FC"/>
  <w16cid:commentId w16cid:paraId="3AF63A9B" w16cid:durableId="0658A66C"/>
  <w16cid:commentId w16cid:paraId="4E58E859" w16cid:durableId="1F64B32F"/>
  <w16cid:commentId w16cid:paraId="59C5FFE3" w16cid:durableId="26DB825B"/>
  <w16cid:commentId w16cid:paraId="7D83EF5F" w16cid:durableId="238A3E60"/>
  <w16cid:commentId w16cid:paraId="3F40A6F5" w16cid:durableId="6913DEEF"/>
  <w16cid:commentId w16cid:paraId="5B14B8ED" w16cid:durableId="48C90CDA"/>
  <w16cid:commentId w16cid:paraId="661763CD" w16cid:durableId="29C6E7F6"/>
  <w16cid:commentId w16cid:paraId="60922CE8" w16cid:durableId="348594C1"/>
  <w16cid:commentId w16cid:paraId="79B31DD3" w16cid:durableId="7957FDDD"/>
  <w16cid:commentId w16cid:paraId="793DE2AB" w16cid:durableId="59A77650"/>
  <w16cid:commentId w16cid:paraId="55DDBBAC" w16cid:durableId="4770DCC5"/>
  <w16cid:commentId w16cid:paraId="2B25EDAF" w16cid:durableId="7AC7A0AE"/>
  <w16cid:commentId w16cid:paraId="66EDBDA5" w16cid:durableId="1BD32DE5"/>
  <w16cid:commentId w16cid:paraId="5FC2CB39" w16cid:durableId="04A5BA8C"/>
  <w16cid:commentId w16cid:paraId="5EBCF239" w16cid:durableId="56EE3A12"/>
  <w16cid:commentId w16cid:paraId="2402955F" w16cid:durableId="1B115C5F"/>
  <w16cid:commentId w16cid:paraId="3C7AAAB1" w16cid:durableId="0C7CA4C7"/>
  <w16cid:commentId w16cid:paraId="18377749" w16cid:durableId="4A641F28"/>
  <w16cid:commentId w16cid:paraId="789DC685" w16cid:durableId="710F914F"/>
  <w16cid:commentId w16cid:paraId="4F35D83B" w16cid:durableId="708B1CC3"/>
  <w16cid:commentId w16cid:paraId="168E6093" w16cid:durableId="23FDA81B"/>
  <w16cid:commentId w16cid:paraId="44E7D745" w16cid:durableId="28EDE768"/>
  <w16cid:commentId w16cid:paraId="35C74F71" w16cid:durableId="1C45D797"/>
  <w16cid:commentId w16cid:paraId="29FE29DB" w16cid:durableId="60DD4E5A"/>
  <w16cid:commentId w16cid:paraId="3FCEEF69" w16cid:durableId="5ABA8756"/>
  <w16cid:commentId w16cid:paraId="2A427B0C" w16cid:durableId="2DA1E72E"/>
  <w16cid:commentId w16cid:paraId="700D4F3F" w16cid:durableId="4690416E"/>
  <w16cid:commentId w16cid:paraId="19BC4434" w16cid:durableId="1A38D11B"/>
  <w16cid:commentId w16cid:paraId="594A03B7" w16cid:durableId="2B91CD66"/>
  <w16cid:commentId w16cid:paraId="5365C160" w16cid:durableId="2D311F1C"/>
  <w16cid:commentId w16cid:paraId="6B57CA18" w16cid:durableId="1987B728"/>
  <w16cid:commentId w16cid:paraId="31F68408" w16cid:durableId="6F8DCF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D68D2" w14:textId="77777777" w:rsidR="00470BB6" w:rsidRDefault="00470BB6" w:rsidP="00EA4A7F">
      <w:pPr>
        <w:spacing w:after="0" w:line="240" w:lineRule="auto"/>
      </w:pPr>
      <w:r>
        <w:separator/>
      </w:r>
    </w:p>
  </w:endnote>
  <w:endnote w:type="continuationSeparator" w:id="0">
    <w:p w14:paraId="7364B438" w14:textId="77777777" w:rsidR="00470BB6" w:rsidRDefault="00470BB6" w:rsidP="00EA4A7F">
      <w:pPr>
        <w:spacing w:after="0" w:line="240" w:lineRule="auto"/>
      </w:pPr>
      <w:r>
        <w:continuationSeparator/>
      </w:r>
    </w:p>
  </w:endnote>
  <w:endnote w:type="continuationNotice" w:id="1">
    <w:p w14:paraId="5B980CEB" w14:textId="77777777" w:rsidR="00470BB6" w:rsidRDefault="00470B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01FAB" w14:textId="77777777" w:rsidR="006E120E" w:rsidRDefault="006E12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30F41" w14:textId="07CC7B40"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7BA53" id="Group 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r1kwQQAAI8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09bpRZE8wm2776ErRS17LKEO0wfOWV9SnIFW&#10;phw5S00M/6hZTRZnPb1tVqNb0Fx39GfNasdN/iA1SD1VYnRZso0rpJiFqLQYEwVvvp85r3JFHndH&#10;8EdF9C/TZkyZMV1gYFIFBjZNpB2+PUn0Vw189emjNXyhqs9K91on1ek7+v5v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XK9ZMEEAACP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7D7054">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9</w:t>
    </w:r>
    <w:r w:rsidR="00DD6C47" w:rsidRPr="00772B0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1B2F" w14:textId="4AA1050A"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3FCE3" id="Group 1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o6yQQAAJg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0S/15xmlKgj3LYb79tS0vDHAgoxexCCdwWj&#10;KYhl6pGz1ATxj7rVeA5vOsgvp6u33Wp4C6Lrnv6sW22FSSCCg42HNUbXJdu5Qo5ZCObFkCl0/f3U&#10;eZUs6rg7mlYesw8D+5fpM6TOkDYwMCkDA5suyg7fniz68wY+//QR6z9V8fvSvdbJdfqgvv8b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DOao6yQQAAJg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7D7054">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C92D3" w14:textId="77777777" w:rsidR="00470BB6" w:rsidRDefault="00470BB6" w:rsidP="00EA4A7F">
      <w:pPr>
        <w:spacing w:after="0" w:line="240" w:lineRule="auto"/>
      </w:pPr>
      <w:r>
        <w:separator/>
      </w:r>
    </w:p>
  </w:footnote>
  <w:footnote w:type="continuationSeparator" w:id="0">
    <w:p w14:paraId="617CC902" w14:textId="77777777" w:rsidR="00470BB6" w:rsidRDefault="00470BB6" w:rsidP="00EA4A7F">
      <w:pPr>
        <w:spacing w:after="0" w:line="240" w:lineRule="auto"/>
      </w:pPr>
      <w:r>
        <w:continuationSeparator/>
      </w:r>
    </w:p>
  </w:footnote>
  <w:footnote w:type="continuationNotice" w:id="1">
    <w:p w14:paraId="07534FAD" w14:textId="77777777" w:rsidR="00470BB6" w:rsidRDefault="00470B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83DD2" w14:textId="77777777" w:rsidR="006E120E" w:rsidRDefault="006E1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35554" w14:textId="5F110DF8" w:rsidR="00BA6187" w:rsidRPr="00772B0F" w:rsidRDefault="00BA6187" w:rsidP="00241747">
    <w:pPr>
      <w:pStyle w:val="Pageheader"/>
      <w:rPr>
        <w:color w:val="auto"/>
      </w:rPr>
    </w:pPr>
    <w:r w:rsidRPr="00772B0F">
      <w:rPr>
        <w:color w:val="auto"/>
      </w:rPr>
      <w:t>&lt;Plan name&gt; MEMBER HANDBOOK</w:t>
    </w:r>
    <w:r w:rsidRPr="00772B0F">
      <w:rPr>
        <w:color w:val="auto"/>
      </w:rPr>
      <w:tab/>
      <w:t>Chapter 10: Ending your membership in our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1A302" w14:textId="2A63785D" w:rsidR="00BA6187" w:rsidRPr="00772B0F" w:rsidRDefault="00BA6187" w:rsidP="009142A5">
    <w:pPr>
      <w:pStyle w:val="Pageheader"/>
      <w:rPr>
        <w:color w:val="auto"/>
      </w:rPr>
    </w:pPr>
    <w:r w:rsidRPr="00772B0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1A676C3"/>
    <w:multiLevelType w:val="hybridMultilevel"/>
    <w:tmpl w:val="8C58B3A2"/>
    <w:lvl w:ilvl="0" w:tplc="376C9672">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3746B8"/>
    <w:multiLevelType w:val="hybridMultilevel"/>
    <w:tmpl w:val="9EC22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57529C"/>
    <w:multiLevelType w:val="multilevel"/>
    <w:tmpl w:val="8CCE5A32"/>
    <w:numStyleLink w:val="Style1"/>
  </w:abstractNum>
  <w:abstractNum w:abstractNumId="9"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AB11CC8"/>
    <w:multiLevelType w:val="hybridMultilevel"/>
    <w:tmpl w:val="33103C68"/>
    <w:lvl w:ilvl="0" w:tplc="BFD257B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3E23D17"/>
    <w:multiLevelType w:val="hybridMultilevel"/>
    <w:tmpl w:val="A74200EE"/>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27C31457"/>
    <w:multiLevelType w:val="multilevel"/>
    <w:tmpl w:val="8CCE5A32"/>
    <w:styleLink w:val="Style1"/>
    <w:lvl w:ilvl="0">
      <w:start w:val="1"/>
      <w:numFmt w:val="bullet"/>
      <w:lvlText w:val="o"/>
      <w:lvlJc w:val="left"/>
      <w:pPr>
        <w:ind w:left="1080" w:hanging="360"/>
      </w:pPr>
      <w:rPr>
        <w:rFonts w:ascii="Courier New" w:hAnsi="Courier New" w:hint="default"/>
        <w:color w:val="auto"/>
        <w:sz w:val="24"/>
        <w:szCs w:val="24"/>
        <w:u w:color="548DD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6" w15:restartNumberingAfterBreak="0">
    <w:nsid w:val="326A57BC"/>
    <w:multiLevelType w:val="hybridMultilevel"/>
    <w:tmpl w:val="9CA616EC"/>
    <w:lvl w:ilvl="0" w:tplc="FFFFFFFF">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397E475D"/>
    <w:multiLevelType w:val="hybridMultilevel"/>
    <w:tmpl w:val="18EEB69E"/>
    <w:lvl w:ilvl="0" w:tplc="B1E08FFC">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B204F49"/>
    <w:multiLevelType w:val="hybridMultilevel"/>
    <w:tmpl w:val="8BEC85FA"/>
    <w:lvl w:ilvl="0" w:tplc="4364D2C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51E260B"/>
    <w:multiLevelType w:val="hybridMultilevel"/>
    <w:tmpl w:val="281866D6"/>
    <w:lvl w:ilvl="0" w:tplc="BE2A0BBE">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74476"/>
    <w:multiLevelType w:val="hybridMultilevel"/>
    <w:tmpl w:val="109A2388"/>
    <w:lvl w:ilvl="0" w:tplc="90E667FC">
      <w:start w:val="1"/>
      <w:numFmt w:val="bullet"/>
      <w:pStyle w:val="ListBullet3"/>
      <w:lvlText w:val="o"/>
      <w:lvlJc w:val="left"/>
      <w:pPr>
        <w:ind w:left="1080" w:hanging="360"/>
      </w:pPr>
      <w:rPr>
        <w:rFonts w:ascii="Courier New" w:hAnsi="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D83379F"/>
    <w:multiLevelType w:val="hybridMultilevel"/>
    <w:tmpl w:val="1C6E16D4"/>
    <w:lvl w:ilvl="0" w:tplc="35601760">
      <w:start w:val="1"/>
      <w:numFmt w:val="bullet"/>
      <w:lvlText w:val=""/>
      <w:lvlJc w:val="left"/>
      <w:pPr>
        <w:ind w:left="1440" w:hanging="360"/>
      </w:pPr>
      <w:rPr>
        <w:rFonts w:ascii="Symbol" w:hAnsi="Symbol"/>
      </w:rPr>
    </w:lvl>
    <w:lvl w:ilvl="1" w:tplc="111CCDAC">
      <w:start w:val="1"/>
      <w:numFmt w:val="bullet"/>
      <w:lvlText w:val=""/>
      <w:lvlJc w:val="left"/>
      <w:pPr>
        <w:ind w:left="1440" w:hanging="360"/>
      </w:pPr>
      <w:rPr>
        <w:rFonts w:ascii="Symbol" w:hAnsi="Symbol"/>
      </w:rPr>
    </w:lvl>
    <w:lvl w:ilvl="2" w:tplc="F0E8775C">
      <w:start w:val="1"/>
      <w:numFmt w:val="bullet"/>
      <w:lvlText w:val=""/>
      <w:lvlJc w:val="left"/>
      <w:pPr>
        <w:ind w:left="1440" w:hanging="360"/>
      </w:pPr>
      <w:rPr>
        <w:rFonts w:ascii="Symbol" w:hAnsi="Symbol"/>
      </w:rPr>
    </w:lvl>
    <w:lvl w:ilvl="3" w:tplc="9DE01ECE">
      <w:start w:val="1"/>
      <w:numFmt w:val="bullet"/>
      <w:lvlText w:val=""/>
      <w:lvlJc w:val="left"/>
      <w:pPr>
        <w:ind w:left="1440" w:hanging="360"/>
      </w:pPr>
      <w:rPr>
        <w:rFonts w:ascii="Symbol" w:hAnsi="Symbol"/>
      </w:rPr>
    </w:lvl>
    <w:lvl w:ilvl="4" w:tplc="17324A92">
      <w:start w:val="1"/>
      <w:numFmt w:val="bullet"/>
      <w:lvlText w:val=""/>
      <w:lvlJc w:val="left"/>
      <w:pPr>
        <w:ind w:left="1440" w:hanging="360"/>
      </w:pPr>
      <w:rPr>
        <w:rFonts w:ascii="Symbol" w:hAnsi="Symbol"/>
      </w:rPr>
    </w:lvl>
    <w:lvl w:ilvl="5" w:tplc="4DCE5EB4">
      <w:start w:val="1"/>
      <w:numFmt w:val="bullet"/>
      <w:lvlText w:val=""/>
      <w:lvlJc w:val="left"/>
      <w:pPr>
        <w:ind w:left="1440" w:hanging="360"/>
      </w:pPr>
      <w:rPr>
        <w:rFonts w:ascii="Symbol" w:hAnsi="Symbol"/>
      </w:rPr>
    </w:lvl>
    <w:lvl w:ilvl="6" w:tplc="8A044EE4">
      <w:start w:val="1"/>
      <w:numFmt w:val="bullet"/>
      <w:lvlText w:val=""/>
      <w:lvlJc w:val="left"/>
      <w:pPr>
        <w:ind w:left="1440" w:hanging="360"/>
      </w:pPr>
      <w:rPr>
        <w:rFonts w:ascii="Symbol" w:hAnsi="Symbol"/>
      </w:rPr>
    </w:lvl>
    <w:lvl w:ilvl="7" w:tplc="FBB61C56">
      <w:start w:val="1"/>
      <w:numFmt w:val="bullet"/>
      <w:lvlText w:val=""/>
      <w:lvlJc w:val="left"/>
      <w:pPr>
        <w:ind w:left="1440" w:hanging="360"/>
      </w:pPr>
      <w:rPr>
        <w:rFonts w:ascii="Symbol" w:hAnsi="Symbol"/>
      </w:rPr>
    </w:lvl>
    <w:lvl w:ilvl="8" w:tplc="6472E0EA">
      <w:start w:val="1"/>
      <w:numFmt w:val="bullet"/>
      <w:lvlText w:val=""/>
      <w:lvlJc w:val="left"/>
      <w:pPr>
        <w:ind w:left="1440" w:hanging="360"/>
      </w:pPr>
      <w:rPr>
        <w:rFonts w:ascii="Symbol" w:hAnsi="Symbol"/>
      </w:rPr>
    </w:lvl>
  </w:abstractNum>
  <w:abstractNum w:abstractNumId="24" w15:restartNumberingAfterBreak="0">
    <w:nsid w:val="65275448"/>
    <w:multiLevelType w:val="hybridMultilevel"/>
    <w:tmpl w:val="113A52A4"/>
    <w:lvl w:ilvl="0" w:tplc="CCA69DA0">
      <w:start w:val="1"/>
      <w:numFmt w:val="decimal"/>
      <w:pStyle w:val="D-SNPNumberedlist"/>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F913A8"/>
    <w:multiLevelType w:val="hybridMultilevel"/>
    <w:tmpl w:val="F6C6ABDE"/>
    <w:lvl w:ilvl="0" w:tplc="6A780E76">
      <w:start w:val="1"/>
      <w:numFmt w:val="bullet"/>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6591814"/>
    <w:multiLevelType w:val="hybridMultilevel"/>
    <w:tmpl w:val="B658FC4A"/>
    <w:lvl w:ilvl="0" w:tplc="2B9C7052">
      <w:start w:val="1"/>
      <w:numFmt w:val="bullet"/>
      <w:lvlText w:val=""/>
      <w:lvlJc w:val="left"/>
      <w:pPr>
        <w:ind w:left="720" w:hanging="360"/>
      </w:pPr>
      <w:rPr>
        <w:rFonts w:ascii="Symbol" w:hAnsi="Symbol"/>
      </w:rPr>
    </w:lvl>
    <w:lvl w:ilvl="1" w:tplc="76700FF4">
      <w:start w:val="1"/>
      <w:numFmt w:val="bullet"/>
      <w:lvlText w:val=""/>
      <w:lvlJc w:val="left"/>
      <w:pPr>
        <w:ind w:left="720" w:hanging="360"/>
      </w:pPr>
      <w:rPr>
        <w:rFonts w:ascii="Symbol" w:hAnsi="Symbol"/>
      </w:rPr>
    </w:lvl>
    <w:lvl w:ilvl="2" w:tplc="67B4E9EE">
      <w:start w:val="1"/>
      <w:numFmt w:val="bullet"/>
      <w:lvlText w:val=""/>
      <w:lvlJc w:val="left"/>
      <w:pPr>
        <w:ind w:left="720" w:hanging="360"/>
      </w:pPr>
      <w:rPr>
        <w:rFonts w:ascii="Symbol" w:hAnsi="Symbol"/>
      </w:rPr>
    </w:lvl>
    <w:lvl w:ilvl="3" w:tplc="F28680D4">
      <w:start w:val="1"/>
      <w:numFmt w:val="bullet"/>
      <w:lvlText w:val=""/>
      <w:lvlJc w:val="left"/>
      <w:pPr>
        <w:ind w:left="720" w:hanging="360"/>
      </w:pPr>
      <w:rPr>
        <w:rFonts w:ascii="Symbol" w:hAnsi="Symbol"/>
      </w:rPr>
    </w:lvl>
    <w:lvl w:ilvl="4" w:tplc="BA0E2314">
      <w:start w:val="1"/>
      <w:numFmt w:val="bullet"/>
      <w:lvlText w:val=""/>
      <w:lvlJc w:val="left"/>
      <w:pPr>
        <w:ind w:left="720" w:hanging="360"/>
      </w:pPr>
      <w:rPr>
        <w:rFonts w:ascii="Symbol" w:hAnsi="Symbol"/>
      </w:rPr>
    </w:lvl>
    <w:lvl w:ilvl="5" w:tplc="13ACFB4C">
      <w:start w:val="1"/>
      <w:numFmt w:val="bullet"/>
      <w:lvlText w:val=""/>
      <w:lvlJc w:val="left"/>
      <w:pPr>
        <w:ind w:left="720" w:hanging="360"/>
      </w:pPr>
      <w:rPr>
        <w:rFonts w:ascii="Symbol" w:hAnsi="Symbol"/>
      </w:rPr>
    </w:lvl>
    <w:lvl w:ilvl="6" w:tplc="300C86FA">
      <w:start w:val="1"/>
      <w:numFmt w:val="bullet"/>
      <w:lvlText w:val=""/>
      <w:lvlJc w:val="left"/>
      <w:pPr>
        <w:ind w:left="720" w:hanging="360"/>
      </w:pPr>
      <w:rPr>
        <w:rFonts w:ascii="Symbol" w:hAnsi="Symbol"/>
      </w:rPr>
    </w:lvl>
    <w:lvl w:ilvl="7" w:tplc="A0D82D7C">
      <w:start w:val="1"/>
      <w:numFmt w:val="bullet"/>
      <w:lvlText w:val=""/>
      <w:lvlJc w:val="left"/>
      <w:pPr>
        <w:ind w:left="720" w:hanging="360"/>
      </w:pPr>
      <w:rPr>
        <w:rFonts w:ascii="Symbol" w:hAnsi="Symbol"/>
      </w:rPr>
    </w:lvl>
    <w:lvl w:ilvl="8" w:tplc="661A5B62">
      <w:start w:val="1"/>
      <w:numFmt w:val="bullet"/>
      <w:lvlText w:val=""/>
      <w:lvlJc w:val="left"/>
      <w:pPr>
        <w:ind w:left="720" w:hanging="360"/>
      </w:pPr>
      <w:rPr>
        <w:rFonts w:ascii="Symbol" w:hAnsi="Symbol"/>
      </w:rPr>
    </w:lvl>
  </w:abstractNum>
  <w:abstractNum w:abstractNumId="27"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2132478">
    <w:abstractNumId w:val="10"/>
  </w:num>
  <w:num w:numId="2" w16cid:durableId="1822965002">
    <w:abstractNumId w:val="14"/>
  </w:num>
  <w:num w:numId="3" w16cid:durableId="1092359548">
    <w:abstractNumId w:val="25"/>
  </w:num>
  <w:num w:numId="4" w16cid:durableId="2004308796">
    <w:abstractNumId w:val="9"/>
  </w:num>
  <w:num w:numId="5" w16cid:durableId="1478372532">
    <w:abstractNumId w:val="22"/>
  </w:num>
  <w:num w:numId="6" w16cid:durableId="802193346">
    <w:abstractNumId w:val="15"/>
  </w:num>
  <w:num w:numId="7" w16cid:durableId="1794521233">
    <w:abstractNumId w:val="27"/>
  </w:num>
  <w:num w:numId="8" w16cid:durableId="185290194">
    <w:abstractNumId w:val="4"/>
  </w:num>
  <w:num w:numId="9" w16cid:durableId="1046636443">
    <w:abstractNumId w:val="5"/>
  </w:num>
  <w:num w:numId="10" w16cid:durableId="1532919534">
    <w:abstractNumId w:val="3"/>
  </w:num>
  <w:num w:numId="11" w16cid:durableId="848521736">
    <w:abstractNumId w:val="2"/>
  </w:num>
  <w:num w:numId="12" w16cid:durableId="1557862294">
    <w:abstractNumId w:val="1"/>
  </w:num>
  <w:num w:numId="13" w16cid:durableId="1980652251">
    <w:abstractNumId w:val="0"/>
  </w:num>
  <w:num w:numId="14" w16cid:durableId="141435320">
    <w:abstractNumId w:val="21"/>
  </w:num>
  <w:num w:numId="15" w16cid:durableId="799803486">
    <w:abstractNumId w:val="20"/>
  </w:num>
  <w:num w:numId="16" w16cid:durableId="2058356730">
    <w:abstractNumId w:val="19"/>
  </w:num>
  <w:num w:numId="17" w16cid:durableId="734351614">
    <w:abstractNumId w:val="12"/>
  </w:num>
  <w:num w:numId="18" w16cid:durableId="2084256947">
    <w:abstractNumId w:val="16"/>
  </w:num>
  <w:num w:numId="19" w16cid:durableId="306738665">
    <w:abstractNumId w:val="13"/>
  </w:num>
  <w:num w:numId="20" w16cid:durableId="1651595733">
    <w:abstractNumId w:val="8"/>
    <w:lvlOverride w:ilvl="0">
      <w:lvl w:ilvl="0">
        <w:start w:val="1"/>
        <w:numFmt w:val="bullet"/>
        <w:lvlText w:val="o"/>
        <w:lvlJc w:val="left"/>
        <w:pPr>
          <w:ind w:left="1080" w:hanging="360"/>
        </w:pPr>
        <w:rPr>
          <w:rFonts w:ascii="Courier New" w:hAnsi="Courier New" w:hint="default"/>
          <w:color w:val="548DD4"/>
          <w:sz w:val="24"/>
          <w:szCs w:val="24"/>
          <w:u w:color="548DD4"/>
        </w:rPr>
      </w:lvl>
    </w:lvlOverride>
  </w:num>
  <w:num w:numId="21" w16cid:durableId="190193826">
    <w:abstractNumId w:val="23"/>
  </w:num>
  <w:num w:numId="22" w16cid:durableId="557909291">
    <w:abstractNumId w:val="26"/>
  </w:num>
  <w:num w:numId="23" w16cid:durableId="1695766053">
    <w:abstractNumId w:val="18"/>
  </w:num>
  <w:num w:numId="24" w16cid:durableId="1497071480">
    <w:abstractNumId w:val="7"/>
  </w:num>
  <w:num w:numId="25" w16cid:durableId="2019427638">
    <w:abstractNumId w:val="11"/>
  </w:num>
  <w:num w:numId="26" w16cid:durableId="675694104">
    <w:abstractNumId w:val="17"/>
  </w:num>
  <w:num w:numId="27" w16cid:durableId="1000082442">
    <w:abstractNumId w:val="6"/>
  </w:num>
  <w:num w:numId="28" w16cid:durableId="1793327966">
    <w:abstractNumId w:val="24"/>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MCO">
    <w15:presenceInfo w15:providerId="None" w15:userId="MMCO"/>
  </w15:person>
  <w15:person w15:author="Jones, Julie (CMS/FCHCO)">
    <w15:presenceInfo w15:providerId="AD" w15:userId="S::julie.jones@cms.hhs.gov::3bde240c-9a96-48eb-aa58-40666b5016e1"/>
  </w15:person>
  <w15:person w15:author="Gardner, Hannah M (EHS)">
    <w15:presenceInfo w15:providerId="AD" w15:userId="S::Hannah.M.Gardner@mass.gov::cd11d98f-3058-4c1f-a498-d1ea7c2739ad"/>
  </w15:person>
  <w15:person w15:author="Lisa Williams">
    <w15:presenceInfo w15:providerId="None" w15:userId="Lisa William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revisionView w:markup="0"/>
  <w:trackRevisions/>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05F7"/>
    <w:rsid w:val="00010DAD"/>
    <w:rsid w:val="000114E3"/>
    <w:rsid w:val="00013BF6"/>
    <w:rsid w:val="00016971"/>
    <w:rsid w:val="00020469"/>
    <w:rsid w:val="0002203D"/>
    <w:rsid w:val="00023232"/>
    <w:rsid w:val="00024155"/>
    <w:rsid w:val="00025BA1"/>
    <w:rsid w:val="00031518"/>
    <w:rsid w:val="00031731"/>
    <w:rsid w:val="0003294C"/>
    <w:rsid w:val="000334AC"/>
    <w:rsid w:val="000360F2"/>
    <w:rsid w:val="0003731E"/>
    <w:rsid w:val="0003749E"/>
    <w:rsid w:val="00041176"/>
    <w:rsid w:val="00041F24"/>
    <w:rsid w:val="000422E6"/>
    <w:rsid w:val="00042CEA"/>
    <w:rsid w:val="00044F57"/>
    <w:rsid w:val="000503A7"/>
    <w:rsid w:val="00050819"/>
    <w:rsid w:val="000530EA"/>
    <w:rsid w:val="000549AA"/>
    <w:rsid w:val="00055424"/>
    <w:rsid w:val="00055D2C"/>
    <w:rsid w:val="00060588"/>
    <w:rsid w:val="0006216A"/>
    <w:rsid w:val="00062CCF"/>
    <w:rsid w:val="0006393C"/>
    <w:rsid w:val="00076263"/>
    <w:rsid w:val="00077533"/>
    <w:rsid w:val="00080F67"/>
    <w:rsid w:val="000815C4"/>
    <w:rsid w:val="000821A7"/>
    <w:rsid w:val="0008334B"/>
    <w:rsid w:val="000856F8"/>
    <w:rsid w:val="000873A8"/>
    <w:rsid w:val="00087746"/>
    <w:rsid w:val="000909E3"/>
    <w:rsid w:val="00090A23"/>
    <w:rsid w:val="00092AA9"/>
    <w:rsid w:val="00092F61"/>
    <w:rsid w:val="00094933"/>
    <w:rsid w:val="00096143"/>
    <w:rsid w:val="000971D5"/>
    <w:rsid w:val="0009776C"/>
    <w:rsid w:val="00097944"/>
    <w:rsid w:val="000A00D4"/>
    <w:rsid w:val="000A0D19"/>
    <w:rsid w:val="000A1852"/>
    <w:rsid w:val="000A2BA0"/>
    <w:rsid w:val="000A33A4"/>
    <w:rsid w:val="000A518A"/>
    <w:rsid w:val="000B02AA"/>
    <w:rsid w:val="000B270D"/>
    <w:rsid w:val="000B29A5"/>
    <w:rsid w:val="000B2AF3"/>
    <w:rsid w:val="000B54BB"/>
    <w:rsid w:val="000B65F6"/>
    <w:rsid w:val="000C5A4B"/>
    <w:rsid w:val="000D3597"/>
    <w:rsid w:val="000D466D"/>
    <w:rsid w:val="000D4E5F"/>
    <w:rsid w:val="000D5173"/>
    <w:rsid w:val="000D5261"/>
    <w:rsid w:val="000D6EE2"/>
    <w:rsid w:val="000E0D88"/>
    <w:rsid w:val="000E2106"/>
    <w:rsid w:val="000E2B9C"/>
    <w:rsid w:val="000E3135"/>
    <w:rsid w:val="000E39BE"/>
    <w:rsid w:val="000E3FBB"/>
    <w:rsid w:val="000E40DE"/>
    <w:rsid w:val="000E5C2F"/>
    <w:rsid w:val="000E6DCD"/>
    <w:rsid w:val="000E7725"/>
    <w:rsid w:val="000F0F36"/>
    <w:rsid w:val="000F1690"/>
    <w:rsid w:val="000F57EB"/>
    <w:rsid w:val="000F5E19"/>
    <w:rsid w:val="000F5E79"/>
    <w:rsid w:val="000F7A52"/>
    <w:rsid w:val="00102D33"/>
    <w:rsid w:val="00103A82"/>
    <w:rsid w:val="001041D8"/>
    <w:rsid w:val="0010565D"/>
    <w:rsid w:val="00105E45"/>
    <w:rsid w:val="0010618E"/>
    <w:rsid w:val="00111BA4"/>
    <w:rsid w:val="00112A66"/>
    <w:rsid w:val="00112C60"/>
    <w:rsid w:val="001136D0"/>
    <w:rsid w:val="001203D6"/>
    <w:rsid w:val="00122C06"/>
    <w:rsid w:val="00123393"/>
    <w:rsid w:val="00123669"/>
    <w:rsid w:val="00123704"/>
    <w:rsid w:val="00126E18"/>
    <w:rsid w:val="001320AB"/>
    <w:rsid w:val="00132325"/>
    <w:rsid w:val="00133676"/>
    <w:rsid w:val="00136D29"/>
    <w:rsid w:val="00137B25"/>
    <w:rsid w:val="00140D31"/>
    <w:rsid w:val="00141ABB"/>
    <w:rsid w:val="001421DA"/>
    <w:rsid w:val="00142396"/>
    <w:rsid w:val="00142D6C"/>
    <w:rsid w:val="00143346"/>
    <w:rsid w:val="00144679"/>
    <w:rsid w:val="0014497D"/>
    <w:rsid w:val="001468AE"/>
    <w:rsid w:val="00146C8B"/>
    <w:rsid w:val="001501AF"/>
    <w:rsid w:val="00150F5D"/>
    <w:rsid w:val="00152826"/>
    <w:rsid w:val="00153882"/>
    <w:rsid w:val="00153B8D"/>
    <w:rsid w:val="00153F84"/>
    <w:rsid w:val="00154AB9"/>
    <w:rsid w:val="00155111"/>
    <w:rsid w:val="0015543F"/>
    <w:rsid w:val="0016664D"/>
    <w:rsid w:val="00173109"/>
    <w:rsid w:val="00173415"/>
    <w:rsid w:val="00174BCD"/>
    <w:rsid w:val="0017629A"/>
    <w:rsid w:val="00181848"/>
    <w:rsid w:val="00181CD8"/>
    <w:rsid w:val="00182356"/>
    <w:rsid w:val="0018293D"/>
    <w:rsid w:val="00184DAA"/>
    <w:rsid w:val="00185914"/>
    <w:rsid w:val="001906CA"/>
    <w:rsid w:val="001938E4"/>
    <w:rsid w:val="001A040C"/>
    <w:rsid w:val="001A0DCD"/>
    <w:rsid w:val="001A0F6B"/>
    <w:rsid w:val="001A0FCB"/>
    <w:rsid w:val="001A18D0"/>
    <w:rsid w:val="001A3397"/>
    <w:rsid w:val="001A3FAF"/>
    <w:rsid w:val="001A4B4A"/>
    <w:rsid w:val="001A5894"/>
    <w:rsid w:val="001A5E9E"/>
    <w:rsid w:val="001A6EB5"/>
    <w:rsid w:val="001A76E0"/>
    <w:rsid w:val="001B205B"/>
    <w:rsid w:val="001B4E8F"/>
    <w:rsid w:val="001B7290"/>
    <w:rsid w:val="001B7B77"/>
    <w:rsid w:val="001C08E7"/>
    <w:rsid w:val="001C0B43"/>
    <w:rsid w:val="001C1286"/>
    <w:rsid w:val="001C740A"/>
    <w:rsid w:val="001D01AC"/>
    <w:rsid w:val="001D2C50"/>
    <w:rsid w:val="001D3F05"/>
    <w:rsid w:val="001D43F7"/>
    <w:rsid w:val="001E494B"/>
    <w:rsid w:val="001E7FEE"/>
    <w:rsid w:val="001F2BE5"/>
    <w:rsid w:val="001F30C3"/>
    <w:rsid w:val="001F4C89"/>
    <w:rsid w:val="001F6EC1"/>
    <w:rsid w:val="002028A8"/>
    <w:rsid w:val="00203D45"/>
    <w:rsid w:val="00204196"/>
    <w:rsid w:val="00204239"/>
    <w:rsid w:val="002043B1"/>
    <w:rsid w:val="0020475E"/>
    <w:rsid w:val="00206B0D"/>
    <w:rsid w:val="00207D93"/>
    <w:rsid w:val="00210D32"/>
    <w:rsid w:val="0021253E"/>
    <w:rsid w:val="002150EC"/>
    <w:rsid w:val="002159E1"/>
    <w:rsid w:val="00216042"/>
    <w:rsid w:val="00220D19"/>
    <w:rsid w:val="002241F0"/>
    <w:rsid w:val="002260E3"/>
    <w:rsid w:val="00226A89"/>
    <w:rsid w:val="00234BD8"/>
    <w:rsid w:val="00237A56"/>
    <w:rsid w:val="00240388"/>
    <w:rsid w:val="00241747"/>
    <w:rsid w:val="00241CE4"/>
    <w:rsid w:val="00242EE3"/>
    <w:rsid w:val="00243686"/>
    <w:rsid w:val="00243B26"/>
    <w:rsid w:val="00246059"/>
    <w:rsid w:val="00246E4F"/>
    <w:rsid w:val="0024761B"/>
    <w:rsid w:val="00251A0B"/>
    <w:rsid w:val="00252838"/>
    <w:rsid w:val="00256C57"/>
    <w:rsid w:val="00257799"/>
    <w:rsid w:val="002600E8"/>
    <w:rsid w:val="00260C30"/>
    <w:rsid w:val="00260ECD"/>
    <w:rsid w:val="00261E4C"/>
    <w:rsid w:val="00266429"/>
    <w:rsid w:val="00266816"/>
    <w:rsid w:val="0027024A"/>
    <w:rsid w:val="002705BB"/>
    <w:rsid w:val="0027280D"/>
    <w:rsid w:val="00272CAB"/>
    <w:rsid w:val="002735BF"/>
    <w:rsid w:val="0028073A"/>
    <w:rsid w:val="002810BD"/>
    <w:rsid w:val="00281B0B"/>
    <w:rsid w:val="00282FB9"/>
    <w:rsid w:val="00286043"/>
    <w:rsid w:val="00286EE8"/>
    <w:rsid w:val="002870DB"/>
    <w:rsid w:val="00287273"/>
    <w:rsid w:val="00290CC2"/>
    <w:rsid w:val="00290FA8"/>
    <w:rsid w:val="00291B4C"/>
    <w:rsid w:val="0029282C"/>
    <w:rsid w:val="00293336"/>
    <w:rsid w:val="00293424"/>
    <w:rsid w:val="00293D2F"/>
    <w:rsid w:val="002946DB"/>
    <w:rsid w:val="00294B49"/>
    <w:rsid w:val="002957A3"/>
    <w:rsid w:val="002A3517"/>
    <w:rsid w:val="002A4E91"/>
    <w:rsid w:val="002A5469"/>
    <w:rsid w:val="002B0170"/>
    <w:rsid w:val="002B0E42"/>
    <w:rsid w:val="002B271C"/>
    <w:rsid w:val="002B2781"/>
    <w:rsid w:val="002B3CFD"/>
    <w:rsid w:val="002B5EF0"/>
    <w:rsid w:val="002B6590"/>
    <w:rsid w:val="002B6E7C"/>
    <w:rsid w:val="002C0537"/>
    <w:rsid w:val="002C0BEB"/>
    <w:rsid w:val="002C0EDE"/>
    <w:rsid w:val="002C23A3"/>
    <w:rsid w:val="002D1888"/>
    <w:rsid w:val="002D2DC4"/>
    <w:rsid w:val="002D3DBC"/>
    <w:rsid w:val="002D5C61"/>
    <w:rsid w:val="002D6469"/>
    <w:rsid w:val="002E1F46"/>
    <w:rsid w:val="002E2C42"/>
    <w:rsid w:val="002E3CBF"/>
    <w:rsid w:val="002E3F2B"/>
    <w:rsid w:val="002E431B"/>
    <w:rsid w:val="002E697F"/>
    <w:rsid w:val="002F27E8"/>
    <w:rsid w:val="002F2897"/>
    <w:rsid w:val="002F4F8F"/>
    <w:rsid w:val="002F66A9"/>
    <w:rsid w:val="002F715F"/>
    <w:rsid w:val="00301ACD"/>
    <w:rsid w:val="00303B9C"/>
    <w:rsid w:val="003042EC"/>
    <w:rsid w:val="00305638"/>
    <w:rsid w:val="00306593"/>
    <w:rsid w:val="003125C5"/>
    <w:rsid w:val="003156B5"/>
    <w:rsid w:val="00315A19"/>
    <w:rsid w:val="00321C7B"/>
    <w:rsid w:val="003221E2"/>
    <w:rsid w:val="003237DD"/>
    <w:rsid w:val="00324332"/>
    <w:rsid w:val="00324E09"/>
    <w:rsid w:val="00325FD6"/>
    <w:rsid w:val="00326610"/>
    <w:rsid w:val="00326EF4"/>
    <w:rsid w:val="00327079"/>
    <w:rsid w:val="00330908"/>
    <w:rsid w:val="00332DCF"/>
    <w:rsid w:val="00336B42"/>
    <w:rsid w:val="00336DCC"/>
    <w:rsid w:val="003379C0"/>
    <w:rsid w:val="00340641"/>
    <w:rsid w:val="00345AD6"/>
    <w:rsid w:val="00345E86"/>
    <w:rsid w:val="00346A87"/>
    <w:rsid w:val="00347B30"/>
    <w:rsid w:val="00347EB3"/>
    <w:rsid w:val="00353A8C"/>
    <w:rsid w:val="00362BCD"/>
    <w:rsid w:val="00370857"/>
    <w:rsid w:val="00370D83"/>
    <w:rsid w:val="0037170B"/>
    <w:rsid w:val="00371850"/>
    <w:rsid w:val="003736CD"/>
    <w:rsid w:val="00375DC3"/>
    <w:rsid w:val="00375FD0"/>
    <w:rsid w:val="00376D2C"/>
    <w:rsid w:val="0037724A"/>
    <w:rsid w:val="00381445"/>
    <w:rsid w:val="00381E30"/>
    <w:rsid w:val="00382BE3"/>
    <w:rsid w:val="00383BE8"/>
    <w:rsid w:val="00384486"/>
    <w:rsid w:val="00385C44"/>
    <w:rsid w:val="00391756"/>
    <w:rsid w:val="003926E0"/>
    <w:rsid w:val="00393D5B"/>
    <w:rsid w:val="00395F37"/>
    <w:rsid w:val="00396C6F"/>
    <w:rsid w:val="00396E61"/>
    <w:rsid w:val="0039790B"/>
    <w:rsid w:val="003A072B"/>
    <w:rsid w:val="003A2205"/>
    <w:rsid w:val="003A2A03"/>
    <w:rsid w:val="003A4BE9"/>
    <w:rsid w:val="003A515E"/>
    <w:rsid w:val="003A5285"/>
    <w:rsid w:val="003A67B0"/>
    <w:rsid w:val="003B0DE7"/>
    <w:rsid w:val="003B0F3C"/>
    <w:rsid w:val="003B1EE1"/>
    <w:rsid w:val="003B5320"/>
    <w:rsid w:val="003B5A65"/>
    <w:rsid w:val="003B5D30"/>
    <w:rsid w:val="003B6023"/>
    <w:rsid w:val="003C0D39"/>
    <w:rsid w:val="003C139B"/>
    <w:rsid w:val="003C1AA1"/>
    <w:rsid w:val="003C1BD5"/>
    <w:rsid w:val="003C29CC"/>
    <w:rsid w:val="003C32BD"/>
    <w:rsid w:val="003C33D6"/>
    <w:rsid w:val="003C3F25"/>
    <w:rsid w:val="003C4868"/>
    <w:rsid w:val="003C65C7"/>
    <w:rsid w:val="003C6DF8"/>
    <w:rsid w:val="003C7736"/>
    <w:rsid w:val="003D162C"/>
    <w:rsid w:val="003D22A9"/>
    <w:rsid w:val="003D3231"/>
    <w:rsid w:val="003D5242"/>
    <w:rsid w:val="003E3226"/>
    <w:rsid w:val="003E4610"/>
    <w:rsid w:val="003E4D49"/>
    <w:rsid w:val="003E542E"/>
    <w:rsid w:val="003E5840"/>
    <w:rsid w:val="003F0723"/>
    <w:rsid w:val="003F1F16"/>
    <w:rsid w:val="003F485A"/>
    <w:rsid w:val="003F5E3D"/>
    <w:rsid w:val="003F6A4D"/>
    <w:rsid w:val="003F7A11"/>
    <w:rsid w:val="00405295"/>
    <w:rsid w:val="00411845"/>
    <w:rsid w:val="00411CFA"/>
    <w:rsid w:val="0041455F"/>
    <w:rsid w:val="0041499F"/>
    <w:rsid w:val="00417352"/>
    <w:rsid w:val="004177EB"/>
    <w:rsid w:val="00420A9B"/>
    <w:rsid w:val="00421CC6"/>
    <w:rsid w:val="004230CC"/>
    <w:rsid w:val="00423301"/>
    <w:rsid w:val="004257A7"/>
    <w:rsid w:val="00425AD8"/>
    <w:rsid w:val="0042602B"/>
    <w:rsid w:val="00430D76"/>
    <w:rsid w:val="00430F34"/>
    <w:rsid w:val="004318DF"/>
    <w:rsid w:val="00434A2E"/>
    <w:rsid w:val="00435042"/>
    <w:rsid w:val="004350BD"/>
    <w:rsid w:val="004431EA"/>
    <w:rsid w:val="00445428"/>
    <w:rsid w:val="00457CC0"/>
    <w:rsid w:val="00460B35"/>
    <w:rsid w:val="004619B9"/>
    <w:rsid w:val="00462855"/>
    <w:rsid w:val="004655C5"/>
    <w:rsid w:val="0046588A"/>
    <w:rsid w:val="004659C4"/>
    <w:rsid w:val="0046734A"/>
    <w:rsid w:val="00470BB6"/>
    <w:rsid w:val="004735D5"/>
    <w:rsid w:val="004749D6"/>
    <w:rsid w:val="00474E88"/>
    <w:rsid w:val="004756B1"/>
    <w:rsid w:val="0047591F"/>
    <w:rsid w:val="00487949"/>
    <w:rsid w:val="00490196"/>
    <w:rsid w:val="00493E6F"/>
    <w:rsid w:val="00497310"/>
    <w:rsid w:val="004974B5"/>
    <w:rsid w:val="004A0176"/>
    <w:rsid w:val="004A0EF2"/>
    <w:rsid w:val="004A3C27"/>
    <w:rsid w:val="004A4824"/>
    <w:rsid w:val="004A7AE1"/>
    <w:rsid w:val="004B149B"/>
    <w:rsid w:val="004B1BF3"/>
    <w:rsid w:val="004B23A2"/>
    <w:rsid w:val="004B2781"/>
    <w:rsid w:val="004B2E5B"/>
    <w:rsid w:val="004B4799"/>
    <w:rsid w:val="004B64DB"/>
    <w:rsid w:val="004B66D4"/>
    <w:rsid w:val="004B683E"/>
    <w:rsid w:val="004B7DA5"/>
    <w:rsid w:val="004C0205"/>
    <w:rsid w:val="004C5E14"/>
    <w:rsid w:val="004C6F7D"/>
    <w:rsid w:val="004C76FC"/>
    <w:rsid w:val="004C7BFA"/>
    <w:rsid w:val="004D13C3"/>
    <w:rsid w:val="004D1648"/>
    <w:rsid w:val="004D6268"/>
    <w:rsid w:val="004E0B2A"/>
    <w:rsid w:val="004E1BAC"/>
    <w:rsid w:val="004F2483"/>
    <w:rsid w:val="004F454B"/>
    <w:rsid w:val="004F548A"/>
    <w:rsid w:val="004F63D3"/>
    <w:rsid w:val="004F6960"/>
    <w:rsid w:val="004F6D07"/>
    <w:rsid w:val="004F6FF4"/>
    <w:rsid w:val="004F7A7B"/>
    <w:rsid w:val="00500411"/>
    <w:rsid w:val="00500441"/>
    <w:rsid w:val="00501513"/>
    <w:rsid w:val="00504290"/>
    <w:rsid w:val="00505250"/>
    <w:rsid w:val="00507A0F"/>
    <w:rsid w:val="00510CB0"/>
    <w:rsid w:val="005119F5"/>
    <w:rsid w:val="00511A08"/>
    <w:rsid w:val="00513335"/>
    <w:rsid w:val="00514263"/>
    <w:rsid w:val="00514C43"/>
    <w:rsid w:val="00515BD1"/>
    <w:rsid w:val="00516CAF"/>
    <w:rsid w:val="0052096E"/>
    <w:rsid w:val="00521337"/>
    <w:rsid w:val="00523872"/>
    <w:rsid w:val="00525BB6"/>
    <w:rsid w:val="00526D66"/>
    <w:rsid w:val="005302DD"/>
    <w:rsid w:val="0053118B"/>
    <w:rsid w:val="00532AF6"/>
    <w:rsid w:val="00533B43"/>
    <w:rsid w:val="005349D9"/>
    <w:rsid w:val="00535CF2"/>
    <w:rsid w:val="00540D53"/>
    <w:rsid w:val="005413BE"/>
    <w:rsid w:val="00541E0B"/>
    <w:rsid w:val="005423B6"/>
    <w:rsid w:val="00544494"/>
    <w:rsid w:val="00546851"/>
    <w:rsid w:val="00546A80"/>
    <w:rsid w:val="005528C0"/>
    <w:rsid w:val="00553FFB"/>
    <w:rsid w:val="00555144"/>
    <w:rsid w:val="00556B75"/>
    <w:rsid w:val="00557188"/>
    <w:rsid w:val="005573B2"/>
    <w:rsid w:val="005607F6"/>
    <w:rsid w:val="00561804"/>
    <w:rsid w:val="00561D48"/>
    <w:rsid w:val="00563697"/>
    <w:rsid w:val="00565328"/>
    <w:rsid w:val="005665EF"/>
    <w:rsid w:val="005671BA"/>
    <w:rsid w:val="00567DDA"/>
    <w:rsid w:val="00571256"/>
    <w:rsid w:val="00574D59"/>
    <w:rsid w:val="00574EE8"/>
    <w:rsid w:val="00577934"/>
    <w:rsid w:val="00580142"/>
    <w:rsid w:val="00583806"/>
    <w:rsid w:val="00585682"/>
    <w:rsid w:val="005860F7"/>
    <w:rsid w:val="0058693B"/>
    <w:rsid w:val="00587902"/>
    <w:rsid w:val="005941D4"/>
    <w:rsid w:val="00595F31"/>
    <w:rsid w:val="005961D1"/>
    <w:rsid w:val="005A05FC"/>
    <w:rsid w:val="005A0766"/>
    <w:rsid w:val="005A5542"/>
    <w:rsid w:val="005A6261"/>
    <w:rsid w:val="005B112F"/>
    <w:rsid w:val="005B2258"/>
    <w:rsid w:val="005B2820"/>
    <w:rsid w:val="005B2F4D"/>
    <w:rsid w:val="005B3A32"/>
    <w:rsid w:val="005C2488"/>
    <w:rsid w:val="005C3432"/>
    <w:rsid w:val="005C4B3D"/>
    <w:rsid w:val="005C5901"/>
    <w:rsid w:val="005C6E7C"/>
    <w:rsid w:val="005C735A"/>
    <w:rsid w:val="005D0897"/>
    <w:rsid w:val="005D3B5C"/>
    <w:rsid w:val="005D5487"/>
    <w:rsid w:val="005D5568"/>
    <w:rsid w:val="005D57B6"/>
    <w:rsid w:val="005D5831"/>
    <w:rsid w:val="005D5C99"/>
    <w:rsid w:val="005E4457"/>
    <w:rsid w:val="005E48B1"/>
    <w:rsid w:val="005E5861"/>
    <w:rsid w:val="005F05C1"/>
    <w:rsid w:val="005F1452"/>
    <w:rsid w:val="005F250B"/>
    <w:rsid w:val="005F33C2"/>
    <w:rsid w:val="005F4526"/>
    <w:rsid w:val="0060098D"/>
    <w:rsid w:val="00601B8F"/>
    <w:rsid w:val="006038F2"/>
    <w:rsid w:val="00604714"/>
    <w:rsid w:val="0060688C"/>
    <w:rsid w:val="00610159"/>
    <w:rsid w:val="00610FC6"/>
    <w:rsid w:val="0062191B"/>
    <w:rsid w:val="006223E3"/>
    <w:rsid w:val="00624AF9"/>
    <w:rsid w:val="006252EC"/>
    <w:rsid w:val="00626AC8"/>
    <w:rsid w:val="00627E93"/>
    <w:rsid w:val="00632AEF"/>
    <w:rsid w:val="00633140"/>
    <w:rsid w:val="00633543"/>
    <w:rsid w:val="006357D2"/>
    <w:rsid w:val="00636160"/>
    <w:rsid w:val="00636B9C"/>
    <w:rsid w:val="00640E20"/>
    <w:rsid w:val="00642FA7"/>
    <w:rsid w:val="0064502E"/>
    <w:rsid w:val="006464DF"/>
    <w:rsid w:val="0064685D"/>
    <w:rsid w:val="006477BB"/>
    <w:rsid w:val="00650631"/>
    <w:rsid w:val="00650746"/>
    <w:rsid w:val="0065132A"/>
    <w:rsid w:val="006516AD"/>
    <w:rsid w:val="00651ADB"/>
    <w:rsid w:val="00651BAE"/>
    <w:rsid w:val="0065559B"/>
    <w:rsid w:val="00655B9C"/>
    <w:rsid w:val="00655C8E"/>
    <w:rsid w:val="00655FC8"/>
    <w:rsid w:val="0065782D"/>
    <w:rsid w:val="00665E50"/>
    <w:rsid w:val="0066673D"/>
    <w:rsid w:val="00666D2B"/>
    <w:rsid w:val="00666FF9"/>
    <w:rsid w:val="00667401"/>
    <w:rsid w:val="00667AC2"/>
    <w:rsid w:val="0067110C"/>
    <w:rsid w:val="00672F52"/>
    <w:rsid w:val="00674ED8"/>
    <w:rsid w:val="00681996"/>
    <w:rsid w:val="006902FE"/>
    <w:rsid w:val="00690A3A"/>
    <w:rsid w:val="00693B81"/>
    <w:rsid w:val="00695A5B"/>
    <w:rsid w:val="00695AAF"/>
    <w:rsid w:val="00696CB7"/>
    <w:rsid w:val="00696F43"/>
    <w:rsid w:val="00697858"/>
    <w:rsid w:val="006A0E67"/>
    <w:rsid w:val="006A215C"/>
    <w:rsid w:val="006A3745"/>
    <w:rsid w:val="006A47CB"/>
    <w:rsid w:val="006B12C6"/>
    <w:rsid w:val="006B5528"/>
    <w:rsid w:val="006C322B"/>
    <w:rsid w:val="006C4CC6"/>
    <w:rsid w:val="006C605E"/>
    <w:rsid w:val="006C6AF3"/>
    <w:rsid w:val="006D0A2D"/>
    <w:rsid w:val="006D1309"/>
    <w:rsid w:val="006D33ED"/>
    <w:rsid w:val="006D3C4F"/>
    <w:rsid w:val="006D4480"/>
    <w:rsid w:val="006D4FF0"/>
    <w:rsid w:val="006D58EE"/>
    <w:rsid w:val="006D5BDE"/>
    <w:rsid w:val="006D609A"/>
    <w:rsid w:val="006D6C7F"/>
    <w:rsid w:val="006D7D82"/>
    <w:rsid w:val="006E120E"/>
    <w:rsid w:val="006E1F3C"/>
    <w:rsid w:val="006E3CE1"/>
    <w:rsid w:val="006E42A4"/>
    <w:rsid w:val="006E5106"/>
    <w:rsid w:val="006E7B7D"/>
    <w:rsid w:val="006F1FCC"/>
    <w:rsid w:val="006F285F"/>
    <w:rsid w:val="006F2D5F"/>
    <w:rsid w:val="00700CBD"/>
    <w:rsid w:val="00702E48"/>
    <w:rsid w:val="007041F7"/>
    <w:rsid w:val="00704354"/>
    <w:rsid w:val="00704F25"/>
    <w:rsid w:val="00706CE6"/>
    <w:rsid w:val="0071076C"/>
    <w:rsid w:val="00711BF1"/>
    <w:rsid w:val="0071388E"/>
    <w:rsid w:val="007156C4"/>
    <w:rsid w:val="00717219"/>
    <w:rsid w:val="00717958"/>
    <w:rsid w:val="00723665"/>
    <w:rsid w:val="00730278"/>
    <w:rsid w:val="00730E37"/>
    <w:rsid w:val="007325B7"/>
    <w:rsid w:val="007330A1"/>
    <w:rsid w:val="00734082"/>
    <w:rsid w:val="007363A3"/>
    <w:rsid w:val="007365A9"/>
    <w:rsid w:val="00737DD9"/>
    <w:rsid w:val="00740015"/>
    <w:rsid w:val="0074042E"/>
    <w:rsid w:val="00740AE1"/>
    <w:rsid w:val="00744D4F"/>
    <w:rsid w:val="00744FDD"/>
    <w:rsid w:val="00745E46"/>
    <w:rsid w:val="00747F2A"/>
    <w:rsid w:val="00750A26"/>
    <w:rsid w:val="00755F8E"/>
    <w:rsid w:val="00757C15"/>
    <w:rsid w:val="007601C3"/>
    <w:rsid w:val="00760DEB"/>
    <w:rsid w:val="00760F01"/>
    <w:rsid w:val="0076165A"/>
    <w:rsid w:val="0076562D"/>
    <w:rsid w:val="00766135"/>
    <w:rsid w:val="0076725F"/>
    <w:rsid w:val="00770902"/>
    <w:rsid w:val="0077236A"/>
    <w:rsid w:val="00772B0F"/>
    <w:rsid w:val="00772FA9"/>
    <w:rsid w:val="00775241"/>
    <w:rsid w:val="007761FA"/>
    <w:rsid w:val="007802F5"/>
    <w:rsid w:val="007804BF"/>
    <w:rsid w:val="00781B81"/>
    <w:rsid w:val="007821F3"/>
    <w:rsid w:val="00783493"/>
    <w:rsid w:val="007870AF"/>
    <w:rsid w:val="0078769F"/>
    <w:rsid w:val="00787B45"/>
    <w:rsid w:val="00792F5B"/>
    <w:rsid w:val="0079404D"/>
    <w:rsid w:val="007943B8"/>
    <w:rsid w:val="007945B2"/>
    <w:rsid w:val="00794CDB"/>
    <w:rsid w:val="007966AA"/>
    <w:rsid w:val="007A333C"/>
    <w:rsid w:val="007A369C"/>
    <w:rsid w:val="007A3916"/>
    <w:rsid w:val="007A5DEE"/>
    <w:rsid w:val="007A7238"/>
    <w:rsid w:val="007B02F0"/>
    <w:rsid w:val="007B0A4F"/>
    <w:rsid w:val="007B14A9"/>
    <w:rsid w:val="007B1C22"/>
    <w:rsid w:val="007B3343"/>
    <w:rsid w:val="007B3B52"/>
    <w:rsid w:val="007B42A3"/>
    <w:rsid w:val="007B6ACC"/>
    <w:rsid w:val="007C163A"/>
    <w:rsid w:val="007C3109"/>
    <w:rsid w:val="007C504A"/>
    <w:rsid w:val="007C5760"/>
    <w:rsid w:val="007C6B02"/>
    <w:rsid w:val="007D159E"/>
    <w:rsid w:val="007D2A04"/>
    <w:rsid w:val="007D7054"/>
    <w:rsid w:val="007E0F34"/>
    <w:rsid w:val="007E1FC2"/>
    <w:rsid w:val="007E2897"/>
    <w:rsid w:val="007E4203"/>
    <w:rsid w:val="007F0F13"/>
    <w:rsid w:val="007F3499"/>
    <w:rsid w:val="007F6616"/>
    <w:rsid w:val="007F6CE0"/>
    <w:rsid w:val="007F7B52"/>
    <w:rsid w:val="00802440"/>
    <w:rsid w:val="0080249D"/>
    <w:rsid w:val="008050DD"/>
    <w:rsid w:val="008061EA"/>
    <w:rsid w:val="00807260"/>
    <w:rsid w:val="00810DE8"/>
    <w:rsid w:val="008115CB"/>
    <w:rsid w:val="0081346C"/>
    <w:rsid w:val="00813BA0"/>
    <w:rsid w:val="0081668C"/>
    <w:rsid w:val="008166CB"/>
    <w:rsid w:val="00817558"/>
    <w:rsid w:val="00820082"/>
    <w:rsid w:val="0082306A"/>
    <w:rsid w:val="0082672F"/>
    <w:rsid w:val="00826908"/>
    <w:rsid w:val="0083168F"/>
    <w:rsid w:val="0083174D"/>
    <w:rsid w:val="00832E3F"/>
    <w:rsid w:val="008343A2"/>
    <w:rsid w:val="008358C3"/>
    <w:rsid w:val="00835AE3"/>
    <w:rsid w:val="00835C82"/>
    <w:rsid w:val="00836971"/>
    <w:rsid w:val="00836A8F"/>
    <w:rsid w:val="008370D9"/>
    <w:rsid w:val="008370E9"/>
    <w:rsid w:val="00840445"/>
    <w:rsid w:val="008409B2"/>
    <w:rsid w:val="00841A36"/>
    <w:rsid w:val="00841A88"/>
    <w:rsid w:val="0084226C"/>
    <w:rsid w:val="00847AA2"/>
    <w:rsid w:val="00851F40"/>
    <w:rsid w:val="00853980"/>
    <w:rsid w:val="00853DE5"/>
    <w:rsid w:val="00853FE7"/>
    <w:rsid w:val="00855AB1"/>
    <w:rsid w:val="00860170"/>
    <w:rsid w:val="00863259"/>
    <w:rsid w:val="008632A2"/>
    <w:rsid w:val="00863626"/>
    <w:rsid w:val="008636C3"/>
    <w:rsid w:val="00863D05"/>
    <w:rsid w:val="008660D3"/>
    <w:rsid w:val="00866218"/>
    <w:rsid w:val="00867ABB"/>
    <w:rsid w:val="00871952"/>
    <w:rsid w:val="00872634"/>
    <w:rsid w:val="00874157"/>
    <w:rsid w:val="00874699"/>
    <w:rsid w:val="00875136"/>
    <w:rsid w:val="00881EB2"/>
    <w:rsid w:val="008835E5"/>
    <w:rsid w:val="00883F5C"/>
    <w:rsid w:val="00884C4E"/>
    <w:rsid w:val="00884D2C"/>
    <w:rsid w:val="0088518A"/>
    <w:rsid w:val="0088708B"/>
    <w:rsid w:val="00887333"/>
    <w:rsid w:val="00887778"/>
    <w:rsid w:val="00891E22"/>
    <w:rsid w:val="0089318B"/>
    <w:rsid w:val="00893A1B"/>
    <w:rsid w:val="008953B3"/>
    <w:rsid w:val="0089618E"/>
    <w:rsid w:val="00896E0E"/>
    <w:rsid w:val="00897C55"/>
    <w:rsid w:val="008A0D2B"/>
    <w:rsid w:val="008A283F"/>
    <w:rsid w:val="008A462D"/>
    <w:rsid w:val="008A618C"/>
    <w:rsid w:val="008B0C94"/>
    <w:rsid w:val="008B130C"/>
    <w:rsid w:val="008B1473"/>
    <w:rsid w:val="008B195A"/>
    <w:rsid w:val="008B417F"/>
    <w:rsid w:val="008B5F88"/>
    <w:rsid w:val="008C004E"/>
    <w:rsid w:val="008C36C5"/>
    <w:rsid w:val="008C416F"/>
    <w:rsid w:val="008C48F0"/>
    <w:rsid w:val="008C4D8C"/>
    <w:rsid w:val="008C53B5"/>
    <w:rsid w:val="008D2E7F"/>
    <w:rsid w:val="008D2FFA"/>
    <w:rsid w:val="008D373E"/>
    <w:rsid w:val="008D483C"/>
    <w:rsid w:val="008D615F"/>
    <w:rsid w:val="008D6366"/>
    <w:rsid w:val="008D7702"/>
    <w:rsid w:val="008D7B8B"/>
    <w:rsid w:val="008E073C"/>
    <w:rsid w:val="008E1B28"/>
    <w:rsid w:val="008E2D7F"/>
    <w:rsid w:val="008E313A"/>
    <w:rsid w:val="008E6315"/>
    <w:rsid w:val="008E6953"/>
    <w:rsid w:val="008E74C3"/>
    <w:rsid w:val="008F1466"/>
    <w:rsid w:val="008F683E"/>
    <w:rsid w:val="008F70B7"/>
    <w:rsid w:val="008F739C"/>
    <w:rsid w:val="008F796D"/>
    <w:rsid w:val="00900CD9"/>
    <w:rsid w:val="009029C6"/>
    <w:rsid w:val="00904ACA"/>
    <w:rsid w:val="00907A84"/>
    <w:rsid w:val="00913A6C"/>
    <w:rsid w:val="00913CAE"/>
    <w:rsid w:val="009142A5"/>
    <w:rsid w:val="00915321"/>
    <w:rsid w:val="00916CD9"/>
    <w:rsid w:val="00917293"/>
    <w:rsid w:val="00920642"/>
    <w:rsid w:val="00921C08"/>
    <w:rsid w:val="0092685F"/>
    <w:rsid w:val="00930010"/>
    <w:rsid w:val="00930AD6"/>
    <w:rsid w:val="00930B37"/>
    <w:rsid w:val="0093120C"/>
    <w:rsid w:val="00932C0B"/>
    <w:rsid w:val="00933EAB"/>
    <w:rsid w:val="00935FA6"/>
    <w:rsid w:val="00935FAA"/>
    <w:rsid w:val="0093704A"/>
    <w:rsid w:val="00937A80"/>
    <w:rsid w:val="0094013C"/>
    <w:rsid w:val="00940715"/>
    <w:rsid w:val="00943321"/>
    <w:rsid w:val="009471FF"/>
    <w:rsid w:val="00950476"/>
    <w:rsid w:val="00952F54"/>
    <w:rsid w:val="009550FF"/>
    <w:rsid w:val="00955108"/>
    <w:rsid w:val="00956177"/>
    <w:rsid w:val="00957402"/>
    <w:rsid w:val="009672FC"/>
    <w:rsid w:val="0097120F"/>
    <w:rsid w:val="0097149E"/>
    <w:rsid w:val="00972337"/>
    <w:rsid w:val="0097285D"/>
    <w:rsid w:val="009746CA"/>
    <w:rsid w:val="00975BBC"/>
    <w:rsid w:val="0097606B"/>
    <w:rsid w:val="00976376"/>
    <w:rsid w:val="00977837"/>
    <w:rsid w:val="0098394B"/>
    <w:rsid w:val="00984028"/>
    <w:rsid w:val="00984517"/>
    <w:rsid w:val="00984618"/>
    <w:rsid w:val="00990F69"/>
    <w:rsid w:val="009938F0"/>
    <w:rsid w:val="009942E2"/>
    <w:rsid w:val="009966EC"/>
    <w:rsid w:val="009967BE"/>
    <w:rsid w:val="00997516"/>
    <w:rsid w:val="009A2B53"/>
    <w:rsid w:val="009A3098"/>
    <w:rsid w:val="009A31AB"/>
    <w:rsid w:val="009A63CA"/>
    <w:rsid w:val="009A79EC"/>
    <w:rsid w:val="009B01E4"/>
    <w:rsid w:val="009B230E"/>
    <w:rsid w:val="009B2689"/>
    <w:rsid w:val="009B589B"/>
    <w:rsid w:val="009B5F00"/>
    <w:rsid w:val="009B68F6"/>
    <w:rsid w:val="009B6A01"/>
    <w:rsid w:val="009B6E3A"/>
    <w:rsid w:val="009B6F8A"/>
    <w:rsid w:val="009C0264"/>
    <w:rsid w:val="009C08BE"/>
    <w:rsid w:val="009C1265"/>
    <w:rsid w:val="009C446F"/>
    <w:rsid w:val="009C4F54"/>
    <w:rsid w:val="009C51C4"/>
    <w:rsid w:val="009C5B13"/>
    <w:rsid w:val="009C5ED5"/>
    <w:rsid w:val="009D0877"/>
    <w:rsid w:val="009D0C01"/>
    <w:rsid w:val="009D17F2"/>
    <w:rsid w:val="009D3561"/>
    <w:rsid w:val="009D5C5B"/>
    <w:rsid w:val="009E02D1"/>
    <w:rsid w:val="009E0609"/>
    <w:rsid w:val="009E21F0"/>
    <w:rsid w:val="009E4A50"/>
    <w:rsid w:val="009E532D"/>
    <w:rsid w:val="009E58F6"/>
    <w:rsid w:val="009F0395"/>
    <w:rsid w:val="009F0FB9"/>
    <w:rsid w:val="009F1896"/>
    <w:rsid w:val="009F2D86"/>
    <w:rsid w:val="009F40BD"/>
    <w:rsid w:val="009F40FF"/>
    <w:rsid w:val="009F4284"/>
    <w:rsid w:val="009F6BE7"/>
    <w:rsid w:val="00A012F8"/>
    <w:rsid w:val="00A041E2"/>
    <w:rsid w:val="00A114B7"/>
    <w:rsid w:val="00A15024"/>
    <w:rsid w:val="00A21939"/>
    <w:rsid w:val="00A2309D"/>
    <w:rsid w:val="00A24537"/>
    <w:rsid w:val="00A2654E"/>
    <w:rsid w:val="00A26E61"/>
    <w:rsid w:val="00A27119"/>
    <w:rsid w:val="00A2724D"/>
    <w:rsid w:val="00A2755C"/>
    <w:rsid w:val="00A30800"/>
    <w:rsid w:val="00A32EFA"/>
    <w:rsid w:val="00A3339E"/>
    <w:rsid w:val="00A34344"/>
    <w:rsid w:val="00A3525E"/>
    <w:rsid w:val="00A36A25"/>
    <w:rsid w:val="00A36C94"/>
    <w:rsid w:val="00A37189"/>
    <w:rsid w:val="00A417EB"/>
    <w:rsid w:val="00A429BB"/>
    <w:rsid w:val="00A42AF6"/>
    <w:rsid w:val="00A45664"/>
    <w:rsid w:val="00A46CC1"/>
    <w:rsid w:val="00A47BC2"/>
    <w:rsid w:val="00A5371C"/>
    <w:rsid w:val="00A54090"/>
    <w:rsid w:val="00A562A2"/>
    <w:rsid w:val="00A56499"/>
    <w:rsid w:val="00A56B56"/>
    <w:rsid w:val="00A57993"/>
    <w:rsid w:val="00A57EBA"/>
    <w:rsid w:val="00A624A4"/>
    <w:rsid w:val="00A639B8"/>
    <w:rsid w:val="00A66E75"/>
    <w:rsid w:val="00A6748C"/>
    <w:rsid w:val="00A6796F"/>
    <w:rsid w:val="00A67C0C"/>
    <w:rsid w:val="00A70E68"/>
    <w:rsid w:val="00A755C9"/>
    <w:rsid w:val="00A77758"/>
    <w:rsid w:val="00A8192A"/>
    <w:rsid w:val="00A81B8F"/>
    <w:rsid w:val="00A81E8C"/>
    <w:rsid w:val="00A8263F"/>
    <w:rsid w:val="00A83F85"/>
    <w:rsid w:val="00A9518D"/>
    <w:rsid w:val="00A95428"/>
    <w:rsid w:val="00A9611A"/>
    <w:rsid w:val="00A96E2C"/>
    <w:rsid w:val="00A97307"/>
    <w:rsid w:val="00AA20F9"/>
    <w:rsid w:val="00AA459E"/>
    <w:rsid w:val="00AA55F0"/>
    <w:rsid w:val="00AA5987"/>
    <w:rsid w:val="00AA63F2"/>
    <w:rsid w:val="00AA720A"/>
    <w:rsid w:val="00AB00DE"/>
    <w:rsid w:val="00AB0A59"/>
    <w:rsid w:val="00AB2706"/>
    <w:rsid w:val="00AB3232"/>
    <w:rsid w:val="00AB47CE"/>
    <w:rsid w:val="00AB4C22"/>
    <w:rsid w:val="00AB4DA3"/>
    <w:rsid w:val="00AB64A1"/>
    <w:rsid w:val="00AB771B"/>
    <w:rsid w:val="00AC002E"/>
    <w:rsid w:val="00AC019E"/>
    <w:rsid w:val="00AC0BF4"/>
    <w:rsid w:val="00AC2244"/>
    <w:rsid w:val="00AC411F"/>
    <w:rsid w:val="00AC4799"/>
    <w:rsid w:val="00AC4C7E"/>
    <w:rsid w:val="00AC5385"/>
    <w:rsid w:val="00AC72F6"/>
    <w:rsid w:val="00AD04EA"/>
    <w:rsid w:val="00AD25D0"/>
    <w:rsid w:val="00AD56A0"/>
    <w:rsid w:val="00AD5C0C"/>
    <w:rsid w:val="00AD6F4A"/>
    <w:rsid w:val="00AD715A"/>
    <w:rsid w:val="00AD7CC9"/>
    <w:rsid w:val="00AE095A"/>
    <w:rsid w:val="00AE170E"/>
    <w:rsid w:val="00AE2297"/>
    <w:rsid w:val="00AE4217"/>
    <w:rsid w:val="00AE4885"/>
    <w:rsid w:val="00AE6EE4"/>
    <w:rsid w:val="00AF0C3E"/>
    <w:rsid w:val="00AF187E"/>
    <w:rsid w:val="00AF3753"/>
    <w:rsid w:val="00AF38B4"/>
    <w:rsid w:val="00AF5137"/>
    <w:rsid w:val="00AF5BD4"/>
    <w:rsid w:val="00AF5D08"/>
    <w:rsid w:val="00AF6D54"/>
    <w:rsid w:val="00B00992"/>
    <w:rsid w:val="00B0236D"/>
    <w:rsid w:val="00B04B3C"/>
    <w:rsid w:val="00B05414"/>
    <w:rsid w:val="00B11173"/>
    <w:rsid w:val="00B143E3"/>
    <w:rsid w:val="00B14D14"/>
    <w:rsid w:val="00B15116"/>
    <w:rsid w:val="00B16B6F"/>
    <w:rsid w:val="00B228D2"/>
    <w:rsid w:val="00B23AEF"/>
    <w:rsid w:val="00B23DD4"/>
    <w:rsid w:val="00B240D3"/>
    <w:rsid w:val="00B2516F"/>
    <w:rsid w:val="00B2670D"/>
    <w:rsid w:val="00B32065"/>
    <w:rsid w:val="00B32829"/>
    <w:rsid w:val="00B32A33"/>
    <w:rsid w:val="00B3303D"/>
    <w:rsid w:val="00B34534"/>
    <w:rsid w:val="00B346D2"/>
    <w:rsid w:val="00B370B7"/>
    <w:rsid w:val="00B40823"/>
    <w:rsid w:val="00B414E7"/>
    <w:rsid w:val="00B4266A"/>
    <w:rsid w:val="00B42E79"/>
    <w:rsid w:val="00B436A6"/>
    <w:rsid w:val="00B44CF3"/>
    <w:rsid w:val="00B45C1D"/>
    <w:rsid w:val="00B4794B"/>
    <w:rsid w:val="00B50A35"/>
    <w:rsid w:val="00B50D2E"/>
    <w:rsid w:val="00B52289"/>
    <w:rsid w:val="00B53031"/>
    <w:rsid w:val="00B543B5"/>
    <w:rsid w:val="00B54713"/>
    <w:rsid w:val="00B5665B"/>
    <w:rsid w:val="00B56E4D"/>
    <w:rsid w:val="00B6101A"/>
    <w:rsid w:val="00B62419"/>
    <w:rsid w:val="00B629DF"/>
    <w:rsid w:val="00B64606"/>
    <w:rsid w:val="00B6545B"/>
    <w:rsid w:val="00B70022"/>
    <w:rsid w:val="00B70A98"/>
    <w:rsid w:val="00B71AC1"/>
    <w:rsid w:val="00B71B92"/>
    <w:rsid w:val="00B743D2"/>
    <w:rsid w:val="00B74CA0"/>
    <w:rsid w:val="00B75FFA"/>
    <w:rsid w:val="00B7707E"/>
    <w:rsid w:val="00B77929"/>
    <w:rsid w:val="00B83295"/>
    <w:rsid w:val="00B86830"/>
    <w:rsid w:val="00B9284D"/>
    <w:rsid w:val="00B931D2"/>
    <w:rsid w:val="00B93EA2"/>
    <w:rsid w:val="00B93EC9"/>
    <w:rsid w:val="00B96B8B"/>
    <w:rsid w:val="00B9705F"/>
    <w:rsid w:val="00B97278"/>
    <w:rsid w:val="00B97395"/>
    <w:rsid w:val="00BA04D8"/>
    <w:rsid w:val="00BA0A3F"/>
    <w:rsid w:val="00BA1800"/>
    <w:rsid w:val="00BA3948"/>
    <w:rsid w:val="00BA6187"/>
    <w:rsid w:val="00BA6EC2"/>
    <w:rsid w:val="00BA7E25"/>
    <w:rsid w:val="00BA7FAC"/>
    <w:rsid w:val="00BB0246"/>
    <w:rsid w:val="00BB08A6"/>
    <w:rsid w:val="00BB09B8"/>
    <w:rsid w:val="00BB0AF0"/>
    <w:rsid w:val="00BB1F90"/>
    <w:rsid w:val="00BB22D0"/>
    <w:rsid w:val="00BB2C64"/>
    <w:rsid w:val="00BB4BD5"/>
    <w:rsid w:val="00BB542B"/>
    <w:rsid w:val="00BC048B"/>
    <w:rsid w:val="00BC1139"/>
    <w:rsid w:val="00BC157A"/>
    <w:rsid w:val="00BC1AED"/>
    <w:rsid w:val="00BC2FB9"/>
    <w:rsid w:val="00BC4B39"/>
    <w:rsid w:val="00BC7D4B"/>
    <w:rsid w:val="00BD06BC"/>
    <w:rsid w:val="00BD1B13"/>
    <w:rsid w:val="00BD2A18"/>
    <w:rsid w:val="00BD2A2A"/>
    <w:rsid w:val="00BD52F2"/>
    <w:rsid w:val="00BD5A4D"/>
    <w:rsid w:val="00BD72B0"/>
    <w:rsid w:val="00BE2294"/>
    <w:rsid w:val="00BE3705"/>
    <w:rsid w:val="00BE4C87"/>
    <w:rsid w:val="00BE4D95"/>
    <w:rsid w:val="00BE67DB"/>
    <w:rsid w:val="00BE758B"/>
    <w:rsid w:val="00BE7805"/>
    <w:rsid w:val="00BE7A2D"/>
    <w:rsid w:val="00BF10CE"/>
    <w:rsid w:val="00BF125D"/>
    <w:rsid w:val="00BF312E"/>
    <w:rsid w:val="00BF3E55"/>
    <w:rsid w:val="00BF4583"/>
    <w:rsid w:val="00BF5461"/>
    <w:rsid w:val="00C00B57"/>
    <w:rsid w:val="00C0102A"/>
    <w:rsid w:val="00C02C36"/>
    <w:rsid w:val="00C03258"/>
    <w:rsid w:val="00C04E88"/>
    <w:rsid w:val="00C05B2F"/>
    <w:rsid w:val="00C05FD7"/>
    <w:rsid w:val="00C06E7B"/>
    <w:rsid w:val="00C10997"/>
    <w:rsid w:val="00C129CC"/>
    <w:rsid w:val="00C14CED"/>
    <w:rsid w:val="00C16751"/>
    <w:rsid w:val="00C16DAD"/>
    <w:rsid w:val="00C1767C"/>
    <w:rsid w:val="00C20078"/>
    <w:rsid w:val="00C20DDD"/>
    <w:rsid w:val="00C219B4"/>
    <w:rsid w:val="00C2323F"/>
    <w:rsid w:val="00C24318"/>
    <w:rsid w:val="00C253A6"/>
    <w:rsid w:val="00C2576B"/>
    <w:rsid w:val="00C25C06"/>
    <w:rsid w:val="00C25DA1"/>
    <w:rsid w:val="00C273DF"/>
    <w:rsid w:val="00C31D7C"/>
    <w:rsid w:val="00C3204D"/>
    <w:rsid w:val="00C34297"/>
    <w:rsid w:val="00C375E6"/>
    <w:rsid w:val="00C406B2"/>
    <w:rsid w:val="00C47E3B"/>
    <w:rsid w:val="00C50386"/>
    <w:rsid w:val="00C50937"/>
    <w:rsid w:val="00C50BED"/>
    <w:rsid w:val="00C50CCD"/>
    <w:rsid w:val="00C510DE"/>
    <w:rsid w:val="00C510E4"/>
    <w:rsid w:val="00C52DD6"/>
    <w:rsid w:val="00C5615A"/>
    <w:rsid w:val="00C60750"/>
    <w:rsid w:val="00C61B6C"/>
    <w:rsid w:val="00C64B04"/>
    <w:rsid w:val="00C70460"/>
    <w:rsid w:val="00C70AA7"/>
    <w:rsid w:val="00C713EC"/>
    <w:rsid w:val="00C72587"/>
    <w:rsid w:val="00C72DB8"/>
    <w:rsid w:val="00C76F7A"/>
    <w:rsid w:val="00C80FA9"/>
    <w:rsid w:val="00C811ED"/>
    <w:rsid w:val="00C82026"/>
    <w:rsid w:val="00C8266D"/>
    <w:rsid w:val="00C826B3"/>
    <w:rsid w:val="00C85240"/>
    <w:rsid w:val="00C86CC4"/>
    <w:rsid w:val="00C87131"/>
    <w:rsid w:val="00C87D2D"/>
    <w:rsid w:val="00C90158"/>
    <w:rsid w:val="00C90D08"/>
    <w:rsid w:val="00C91BD9"/>
    <w:rsid w:val="00C91C88"/>
    <w:rsid w:val="00C936E3"/>
    <w:rsid w:val="00C941CD"/>
    <w:rsid w:val="00C95D17"/>
    <w:rsid w:val="00C968DF"/>
    <w:rsid w:val="00C96ED6"/>
    <w:rsid w:val="00CA232C"/>
    <w:rsid w:val="00CA2812"/>
    <w:rsid w:val="00CA39F7"/>
    <w:rsid w:val="00CA6707"/>
    <w:rsid w:val="00CA684B"/>
    <w:rsid w:val="00CA73C0"/>
    <w:rsid w:val="00CB1ED0"/>
    <w:rsid w:val="00CB3B65"/>
    <w:rsid w:val="00CB58E3"/>
    <w:rsid w:val="00CB78BB"/>
    <w:rsid w:val="00CC0033"/>
    <w:rsid w:val="00CC0EC7"/>
    <w:rsid w:val="00CC2248"/>
    <w:rsid w:val="00CC241A"/>
    <w:rsid w:val="00CC529D"/>
    <w:rsid w:val="00CD0E0C"/>
    <w:rsid w:val="00CD22AA"/>
    <w:rsid w:val="00CD2601"/>
    <w:rsid w:val="00CD32E7"/>
    <w:rsid w:val="00CD38A5"/>
    <w:rsid w:val="00CD3CE4"/>
    <w:rsid w:val="00CD5F08"/>
    <w:rsid w:val="00CD662E"/>
    <w:rsid w:val="00CD7F0D"/>
    <w:rsid w:val="00CE0717"/>
    <w:rsid w:val="00CE1BF2"/>
    <w:rsid w:val="00CE2B2E"/>
    <w:rsid w:val="00CE30FE"/>
    <w:rsid w:val="00CE413C"/>
    <w:rsid w:val="00CE55A3"/>
    <w:rsid w:val="00CE595D"/>
    <w:rsid w:val="00CE69B3"/>
    <w:rsid w:val="00CE77F6"/>
    <w:rsid w:val="00CF16BC"/>
    <w:rsid w:val="00CF2015"/>
    <w:rsid w:val="00CF2A84"/>
    <w:rsid w:val="00CF4B32"/>
    <w:rsid w:val="00CF54D3"/>
    <w:rsid w:val="00CF60F2"/>
    <w:rsid w:val="00D02A93"/>
    <w:rsid w:val="00D034B6"/>
    <w:rsid w:val="00D05197"/>
    <w:rsid w:val="00D11500"/>
    <w:rsid w:val="00D11C23"/>
    <w:rsid w:val="00D12747"/>
    <w:rsid w:val="00D12D37"/>
    <w:rsid w:val="00D1756E"/>
    <w:rsid w:val="00D17E17"/>
    <w:rsid w:val="00D20A82"/>
    <w:rsid w:val="00D21A62"/>
    <w:rsid w:val="00D26910"/>
    <w:rsid w:val="00D26B17"/>
    <w:rsid w:val="00D27178"/>
    <w:rsid w:val="00D3027F"/>
    <w:rsid w:val="00D31D3B"/>
    <w:rsid w:val="00D32599"/>
    <w:rsid w:val="00D332B6"/>
    <w:rsid w:val="00D345F1"/>
    <w:rsid w:val="00D34638"/>
    <w:rsid w:val="00D34785"/>
    <w:rsid w:val="00D35FFF"/>
    <w:rsid w:val="00D40D4B"/>
    <w:rsid w:val="00D40D78"/>
    <w:rsid w:val="00D410AD"/>
    <w:rsid w:val="00D42B7B"/>
    <w:rsid w:val="00D42B81"/>
    <w:rsid w:val="00D44745"/>
    <w:rsid w:val="00D46938"/>
    <w:rsid w:val="00D470BD"/>
    <w:rsid w:val="00D531FA"/>
    <w:rsid w:val="00D53CFA"/>
    <w:rsid w:val="00D55B52"/>
    <w:rsid w:val="00D573C4"/>
    <w:rsid w:val="00D6010D"/>
    <w:rsid w:val="00D601A2"/>
    <w:rsid w:val="00D60910"/>
    <w:rsid w:val="00D61141"/>
    <w:rsid w:val="00D64C27"/>
    <w:rsid w:val="00D65FE4"/>
    <w:rsid w:val="00D67AB0"/>
    <w:rsid w:val="00D705EE"/>
    <w:rsid w:val="00D71E03"/>
    <w:rsid w:val="00D722A9"/>
    <w:rsid w:val="00D733E7"/>
    <w:rsid w:val="00D75FAE"/>
    <w:rsid w:val="00D80B71"/>
    <w:rsid w:val="00D810DD"/>
    <w:rsid w:val="00D84377"/>
    <w:rsid w:val="00D84C51"/>
    <w:rsid w:val="00D87C7C"/>
    <w:rsid w:val="00D87D81"/>
    <w:rsid w:val="00D90B62"/>
    <w:rsid w:val="00D9328F"/>
    <w:rsid w:val="00D935C5"/>
    <w:rsid w:val="00D9438C"/>
    <w:rsid w:val="00D9514A"/>
    <w:rsid w:val="00D967AA"/>
    <w:rsid w:val="00DA3B9C"/>
    <w:rsid w:val="00DA3F03"/>
    <w:rsid w:val="00DA3F29"/>
    <w:rsid w:val="00DA5091"/>
    <w:rsid w:val="00DA5A78"/>
    <w:rsid w:val="00DB1D3E"/>
    <w:rsid w:val="00DB36D8"/>
    <w:rsid w:val="00DB3D7A"/>
    <w:rsid w:val="00DB41DA"/>
    <w:rsid w:val="00DB5A30"/>
    <w:rsid w:val="00DB5DA8"/>
    <w:rsid w:val="00DB6A2E"/>
    <w:rsid w:val="00DC1EB0"/>
    <w:rsid w:val="00DC394E"/>
    <w:rsid w:val="00DC3DCE"/>
    <w:rsid w:val="00DC587C"/>
    <w:rsid w:val="00DC723F"/>
    <w:rsid w:val="00DC775D"/>
    <w:rsid w:val="00DD113C"/>
    <w:rsid w:val="00DD144E"/>
    <w:rsid w:val="00DD1A62"/>
    <w:rsid w:val="00DD24AE"/>
    <w:rsid w:val="00DD2ECA"/>
    <w:rsid w:val="00DD35AC"/>
    <w:rsid w:val="00DD4597"/>
    <w:rsid w:val="00DD59AA"/>
    <w:rsid w:val="00DD6315"/>
    <w:rsid w:val="00DD6555"/>
    <w:rsid w:val="00DD67CB"/>
    <w:rsid w:val="00DD6C47"/>
    <w:rsid w:val="00DD6F76"/>
    <w:rsid w:val="00DD7514"/>
    <w:rsid w:val="00DD7ED8"/>
    <w:rsid w:val="00DE1C0E"/>
    <w:rsid w:val="00DE228C"/>
    <w:rsid w:val="00DE4503"/>
    <w:rsid w:val="00DE6EB4"/>
    <w:rsid w:val="00DE701D"/>
    <w:rsid w:val="00DE739E"/>
    <w:rsid w:val="00DE7BBB"/>
    <w:rsid w:val="00DF15F3"/>
    <w:rsid w:val="00DF271A"/>
    <w:rsid w:val="00DF37EE"/>
    <w:rsid w:val="00DF4BC5"/>
    <w:rsid w:val="00DF7916"/>
    <w:rsid w:val="00DF7931"/>
    <w:rsid w:val="00E007D6"/>
    <w:rsid w:val="00E00D88"/>
    <w:rsid w:val="00E00FD4"/>
    <w:rsid w:val="00E0171E"/>
    <w:rsid w:val="00E0247C"/>
    <w:rsid w:val="00E0259A"/>
    <w:rsid w:val="00E02687"/>
    <w:rsid w:val="00E0375D"/>
    <w:rsid w:val="00E051D3"/>
    <w:rsid w:val="00E07390"/>
    <w:rsid w:val="00E07921"/>
    <w:rsid w:val="00E07F1C"/>
    <w:rsid w:val="00E10884"/>
    <w:rsid w:val="00E11B44"/>
    <w:rsid w:val="00E14D93"/>
    <w:rsid w:val="00E158D0"/>
    <w:rsid w:val="00E1755A"/>
    <w:rsid w:val="00E21FE5"/>
    <w:rsid w:val="00E23757"/>
    <w:rsid w:val="00E23A38"/>
    <w:rsid w:val="00E26321"/>
    <w:rsid w:val="00E264F2"/>
    <w:rsid w:val="00E27528"/>
    <w:rsid w:val="00E319CA"/>
    <w:rsid w:val="00E321CE"/>
    <w:rsid w:val="00E3276C"/>
    <w:rsid w:val="00E33830"/>
    <w:rsid w:val="00E3428B"/>
    <w:rsid w:val="00E34B4F"/>
    <w:rsid w:val="00E34B79"/>
    <w:rsid w:val="00E36F65"/>
    <w:rsid w:val="00E42406"/>
    <w:rsid w:val="00E42971"/>
    <w:rsid w:val="00E4678B"/>
    <w:rsid w:val="00E47709"/>
    <w:rsid w:val="00E52849"/>
    <w:rsid w:val="00E54D86"/>
    <w:rsid w:val="00E60765"/>
    <w:rsid w:val="00E6140B"/>
    <w:rsid w:val="00E61981"/>
    <w:rsid w:val="00E628F1"/>
    <w:rsid w:val="00E63FDD"/>
    <w:rsid w:val="00E64B10"/>
    <w:rsid w:val="00E663FB"/>
    <w:rsid w:val="00E66788"/>
    <w:rsid w:val="00E66BB6"/>
    <w:rsid w:val="00E6789D"/>
    <w:rsid w:val="00E72517"/>
    <w:rsid w:val="00E74488"/>
    <w:rsid w:val="00E75D60"/>
    <w:rsid w:val="00E75F84"/>
    <w:rsid w:val="00E77AB8"/>
    <w:rsid w:val="00E80E92"/>
    <w:rsid w:val="00E8358D"/>
    <w:rsid w:val="00E85663"/>
    <w:rsid w:val="00E93233"/>
    <w:rsid w:val="00E9538F"/>
    <w:rsid w:val="00E95F7F"/>
    <w:rsid w:val="00E96AB2"/>
    <w:rsid w:val="00E96C5E"/>
    <w:rsid w:val="00EA09AF"/>
    <w:rsid w:val="00EA3E0A"/>
    <w:rsid w:val="00EA4A7F"/>
    <w:rsid w:val="00EA5783"/>
    <w:rsid w:val="00EB071E"/>
    <w:rsid w:val="00EB2342"/>
    <w:rsid w:val="00EB2896"/>
    <w:rsid w:val="00EB3A09"/>
    <w:rsid w:val="00EB4211"/>
    <w:rsid w:val="00EB4F5A"/>
    <w:rsid w:val="00EB5CA0"/>
    <w:rsid w:val="00EB5E0A"/>
    <w:rsid w:val="00EB6635"/>
    <w:rsid w:val="00EB6BB5"/>
    <w:rsid w:val="00EC0172"/>
    <w:rsid w:val="00EC07D2"/>
    <w:rsid w:val="00EC0912"/>
    <w:rsid w:val="00EC10D0"/>
    <w:rsid w:val="00EC2FA8"/>
    <w:rsid w:val="00EC3FC1"/>
    <w:rsid w:val="00EC40DD"/>
    <w:rsid w:val="00EC4AC5"/>
    <w:rsid w:val="00ED2FD5"/>
    <w:rsid w:val="00ED32B2"/>
    <w:rsid w:val="00ED32DA"/>
    <w:rsid w:val="00ED42BD"/>
    <w:rsid w:val="00ED4B7C"/>
    <w:rsid w:val="00ED5B5F"/>
    <w:rsid w:val="00ED6921"/>
    <w:rsid w:val="00ED70E9"/>
    <w:rsid w:val="00EE0AE4"/>
    <w:rsid w:val="00EE64BE"/>
    <w:rsid w:val="00EE7542"/>
    <w:rsid w:val="00EF0C5E"/>
    <w:rsid w:val="00EF1250"/>
    <w:rsid w:val="00EF1D88"/>
    <w:rsid w:val="00EF46AE"/>
    <w:rsid w:val="00EF57E0"/>
    <w:rsid w:val="00EF6EDB"/>
    <w:rsid w:val="00F01C55"/>
    <w:rsid w:val="00F01E00"/>
    <w:rsid w:val="00F02A02"/>
    <w:rsid w:val="00F031FA"/>
    <w:rsid w:val="00F041D2"/>
    <w:rsid w:val="00F04924"/>
    <w:rsid w:val="00F11317"/>
    <w:rsid w:val="00F1245F"/>
    <w:rsid w:val="00F12621"/>
    <w:rsid w:val="00F168B0"/>
    <w:rsid w:val="00F2021F"/>
    <w:rsid w:val="00F22544"/>
    <w:rsid w:val="00F2277E"/>
    <w:rsid w:val="00F24CBE"/>
    <w:rsid w:val="00F26138"/>
    <w:rsid w:val="00F27D31"/>
    <w:rsid w:val="00F31E1A"/>
    <w:rsid w:val="00F31EEB"/>
    <w:rsid w:val="00F32CD5"/>
    <w:rsid w:val="00F342C5"/>
    <w:rsid w:val="00F348DF"/>
    <w:rsid w:val="00F349D3"/>
    <w:rsid w:val="00F34FFE"/>
    <w:rsid w:val="00F3755B"/>
    <w:rsid w:val="00F40C17"/>
    <w:rsid w:val="00F42769"/>
    <w:rsid w:val="00F4334B"/>
    <w:rsid w:val="00F45093"/>
    <w:rsid w:val="00F458AC"/>
    <w:rsid w:val="00F45B6E"/>
    <w:rsid w:val="00F46A53"/>
    <w:rsid w:val="00F46CDE"/>
    <w:rsid w:val="00F47A59"/>
    <w:rsid w:val="00F52467"/>
    <w:rsid w:val="00F525DD"/>
    <w:rsid w:val="00F5444F"/>
    <w:rsid w:val="00F55D0D"/>
    <w:rsid w:val="00F560B6"/>
    <w:rsid w:val="00F56603"/>
    <w:rsid w:val="00F56C3F"/>
    <w:rsid w:val="00F60CF3"/>
    <w:rsid w:val="00F614F2"/>
    <w:rsid w:val="00F6403F"/>
    <w:rsid w:val="00F66148"/>
    <w:rsid w:val="00F6689F"/>
    <w:rsid w:val="00F67DF4"/>
    <w:rsid w:val="00F70CFD"/>
    <w:rsid w:val="00F73D15"/>
    <w:rsid w:val="00F74949"/>
    <w:rsid w:val="00F749F0"/>
    <w:rsid w:val="00F74E05"/>
    <w:rsid w:val="00F7513C"/>
    <w:rsid w:val="00F7769A"/>
    <w:rsid w:val="00F80563"/>
    <w:rsid w:val="00F8264E"/>
    <w:rsid w:val="00F83835"/>
    <w:rsid w:val="00F839AC"/>
    <w:rsid w:val="00F870FB"/>
    <w:rsid w:val="00F9326F"/>
    <w:rsid w:val="00F94B31"/>
    <w:rsid w:val="00F94F5F"/>
    <w:rsid w:val="00F95F26"/>
    <w:rsid w:val="00F96038"/>
    <w:rsid w:val="00F97F75"/>
    <w:rsid w:val="00FA032C"/>
    <w:rsid w:val="00FA0448"/>
    <w:rsid w:val="00FA0C23"/>
    <w:rsid w:val="00FA2AB7"/>
    <w:rsid w:val="00FA34B2"/>
    <w:rsid w:val="00FA42C0"/>
    <w:rsid w:val="00FA53ED"/>
    <w:rsid w:val="00FA651B"/>
    <w:rsid w:val="00FA7FBC"/>
    <w:rsid w:val="00FB03B2"/>
    <w:rsid w:val="00FB3F16"/>
    <w:rsid w:val="00FB4F1B"/>
    <w:rsid w:val="00FB4FF2"/>
    <w:rsid w:val="00FB5DD0"/>
    <w:rsid w:val="00FB5F1F"/>
    <w:rsid w:val="00FC44D0"/>
    <w:rsid w:val="00FC6F9C"/>
    <w:rsid w:val="00FC7451"/>
    <w:rsid w:val="00FD1FFE"/>
    <w:rsid w:val="00FD41E4"/>
    <w:rsid w:val="00FD4844"/>
    <w:rsid w:val="00FD4F85"/>
    <w:rsid w:val="00FD7205"/>
    <w:rsid w:val="00FD79C6"/>
    <w:rsid w:val="00FE19D7"/>
    <w:rsid w:val="00FE2ABB"/>
    <w:rsid w:val="00FE2EC5"/>
    <w:rsid w:val="00FE64E3"/>
    <w:rsid w:val="00FF0043"/>
    <w:rsid w:val="00FF360A"/>
    <w:rsid w:val="00FF3CED"/>
    <w:rsid w:val="00FF3F36"/>
    <w:rsid w:val="00FF52A0"/>
    <w:rsid w:val="00FF52D4"/>
    <w:rsid w:val="00FF6BD4"/>
    <w:rsid w:val="0E7220EE"/>
    <w:rsid w:val="2345F13B"/>
    <w:rsid w:val="3E2019DD"/>
    <w:rsid w:val="5B0FD93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BD06BC"/>
    <w:pPr>
      <w:spacing w:after="200" w:line="300" w:lineRule="exact"/>
    </w:pPr>
    <w:rPr>
      <w:rFonts w:ascii="Arial" w:hAnsi="Arial"/>
      <w:sz w:val="22"/>
      <w:szCs w:val="22"/>
      <w:lang w:eastAsia="en-US"/>
    </w:rPr>
  </w:style>
  <w:style w:type="paragraph" w:styleId="Heading1">
    <w:name w:val="heading 1"/>
    <w:aliases w:val="D-SNP Section Heading"/>
    <w:basedOn w:val="Normal"/>
    <w:next w:val="Normal"/>
    <w:link w:val="Heading1Char"/>
    <w:qFormat/>
    <w:locked/>
    <w:rsid w:val="00210D32"/>
    <w:pPr>
      <w:numPr>
        <w:numId w:val="14"/>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1"/>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210D32"/>
    <w:rPr>
      <w:rFonts w:ascii="Arial" w:hAnsi="Arial"/>
      <w:b/>
      <w:bCs/>
      <w:sz w:val="28"/>
      <w:szCs w:val="26"/>
      <w:lang w:eastAsia="en-US"/>
    </w:rPr>
  </w:style>
  <w:style w:type="character" w:customStyle="1" w:styleId="Heading2Char">
    <w:name w:val="Heading 2 Char"/>
    <w:aliases w:val="D-SNP subsection heading 1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D-SNPChaptertitle">
    <w:name w:val="D-SNP Chapter title"/>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aliases w:val="D-SNP First-Level Bullet"/>
    <w:basedOn w:val="ListBullet"/>
    <w:uiPriority w:val="34"/>
    <w:qFormat/>
    <w:rsid w:val="002A5469"/>
    <w:pPr>
      <w:numPr>
        <w:numId w:val="4"/>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626AC8"/>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B54713"/>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aliases w:val="D-SNP Second Level Bullet"/>
    <w:basedOn w:val="Normal"/>
    <w:locked/>
    <w:rsid w:val="00F02A02"/>
    <w:pPr>
      <w:numPr>
        <w:numId w:val="5"/>
      </w:numPr>
      <w:ind w:right="1080"/>
      <w:pPrChange w:id="0" w:author="MMCO" w:date="2025-05-07T11:18:00Z">
        <w:pPr>
          <w:numPr>
            <w:numId w:val="5"/>
          </w:numPr>
          <w:spacing w:after="200" w:line="300" w:lineRule="exact"/>
          <w:ind w:left="1080" w:right="720" w:hanging="360"/>
        </w:pPr>
      </w:pPrChange>
    </w:pPr>
    <w:rPr>
      <w:rPrChange w:id="0" w:author="MMCO" w:date="2025-05-07T11:18:00Z">
        <w:rPr>
          <w:rFonts w:ascii="Arial" w:eastAsia="Calibri" w:hAnsi="Arial"/>
          <w:sz w:val="22"/>
          <w:szCs w:val="22"/>
          <w:lang w:val="en-US" w:eastAsia="en-US" w:bidi="ar-SA"/>
        </w:rPr>
      </w:rPrChange>
    </w:rPr>
  </w:style>
  <w:style w:type="paragraph" w:styleId="ListBullet4">
    <w:name w:val="List Bullet 4"/>
    <w:basedOn w:val="Normal"/>
    <w:locked/>
    <w:rsid w:val="006477BB"/>
    <w:pPr>
      <w:numPr>
        <w:numId w:val="1"/>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numbering" w:customStyle="1" w:styleId="Style1">
    <w:name w:val="Style1"/>
    <w:uiPriority w:val="99"/>
    <w:rsid w:val="0092685F"/>
    <w:pPr>
      <w:numPr>
        <w:numId w:val="19"/>
      </w:numPr>
    </w:p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spacing w:after="120" w:line="280" w:lineRule="exact"/>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D-SNPIntroduction">
    <w:name w:val="D-SNP Introduction"/>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7B02F0"/>
    <w:pPr>
      <w:spacing w:after="120"/>
    </w:pPr>
  </w:style>
  <w:style w:type="character" w:customStyle="1" w:styleId="BodyTextChar">
    <w:name w:val="Body Text Char"/>
    <w:basedOn w:val="DefaultParagraphFont"/>
    <w:link w:val="BodyText"/>
    <w:semiHidden/>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8"/>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9"/>
      </w:numPr>
      <w:contextualSpacing/>
    </w:pPr>
  </w:style>
  <w:style w:type="paragraph" w:styleId="ListNumber2">
    <w:name w:val="List Number 2"/>
    <w:basedOn w:val="Normal"/>
    <w:semiHidden/>
    <w:unhideWhenUsed/>
    <w:locked/>
    <w:rsid w:val="007B02F0"/>
    <w:pPr>
      <w:numPr>
        <w:numId w:val="10"/>
      </w:numPr>
      <w:contextualSpacing/>
    </w:pPr>
  </w:style>
  <w:style w:type="paragraph" w:styleId="ListNumber3">
    <w:name w:val="List Number 3"/>
    <w:basedOn w:val="Normal"/>
    <w:semiHidden/>
    <w:unhideWhenUsed/>
    <w:locked/>
    <w:rsid w:val="007B02F0"/>
    <w:pPr>
      <w:numPr>
        <w:numId w:val="11"/>
      </w:numPr>
      <w:contextualSpacing/>
    </w:pPr>
  </w:style>
  <w:style w:type="paragraph" w:styleId="ListNumber4">
    <w:name w:val="List Number 4"/>
    <w:basedOn w:val="Normal"/>
    <w:semiHidden/>
    <w:unhideWhenUsed/>
    <w:locked/>
    <w:rsid w:val="007B02F0"/>
    <w:pPr>
      <w:numPr>
        <w:numId w:val="12"/>
      </w:numPr>
      <w:contextualSpacing/>
    </w:pPr>
  </w:style>
  <w:style w:type="paragraph" w:styleId="ListNumber5">
    <w:name w:val="List Number 5"/>
    <w:basedOn w:val="Normal"/>
    <w:semiHidden/>
    <w:unhideWhenUsed/>
    <w:locked/>
    <w:rsid w:val="007B02F0"/>
    <w:pPr>
      <w:numPr>
        <w:numId w:val="13"/>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 w:type="character" w:customStyle="1" w:styleId="cf01">
    <w:name w:val="cf01"/>
    <w:basedOn w:val="DefaultParagraphFont"/>
    <w:rsid w:val="001203D6"/>
    <w:rPr>
      <w:rFonts w:ascii="Segoe UI" w:hAnsi="Segoe UI" w:cs="Segoe UI" w:hint="default"/>
      <w:i/>
      <w:iCs/>
      <w:color w:val="0000FF"/>
      <w:sz w:val="18"/>
      <w:szCs w:val="18"/>
    </w:rPr>
  </w:style>
  <w:style w:type="character" w:customStyle="1" w:styleId="cf11">
    <w:name w:val="cf11"/>
    <w:basedOn w:val="DefaultParagraphFont"/>
    <w:rsid w:val="001203D6"/>
    <w:rPr>
      <w:rFonts w:ascii="Segoe UI" w:hAnsi="Segoe UI" w:cs="Segoe UI" w:hint="default"/>
      <w:i/>
      <w:iCs/>
      <w:sz w:val="18"/>
      <w:szCs w:val="18"/>
    </w:rPr>
  </w:style>
  <w:style w:type="character" w:customStyle="1" w:styleId="PlanInstructions">
    <w:name w:val="Plan Instructions"/>
    <w:qFormat/>
    <w:rsid w:val="00B15116"/>
    <w:rPr>
      <w:rFonts w:ascii="Arial" w:hAnsi="Arial"/>
      <w:i/>
      <w:color w:val="548DD4"/>
      <w:sz w:val="22"/>
    </w:rPr>
  </w:style>
  <w:style w:type="character" w:styleId="UnresolvedMention">
    <w:name w:val="Unresolved Mention"/>
    <w:basedOn w:val="DefaultParagraphFont"/>
    <w:uiPriority w:val="99"/>
    <w:semiHidden/>
    <w:unhideWhenUsed/>
    <w:rsid w:val="00A32EFA"/>
    <w:rPr>
      <w:color w:val="605E5C"/>
      <w:shd w:val="clear" w:color="auto" w:fill="E1DFDD"/>
    </w:rPr>
  </w:style>
  <w:style w:type="paragraph" w:customStyle="1" w:styleId="D-SNPSubsectionheading2">
    <w:name w:val="D-SNP Subsection heading 2"/>
    <w:basedOn w:val="Normal"/>
    <w:qFormat/>
    <w:rsid w:val="00EB2342"/>
    <w:pPr>
      <w:spacing w:after="120" w:line="320" w:lineRule="exact"/>
      <w:ind w:right="720"/>
    </w:pPr>
    <w:rPr>
      <w:rFonts w:cs="Arial"/>
      <w:b/>
    </w:rPr>
  </w:style>
  <w:style w:type="paragraph" w:customStyle="1" w:styleId="D-SNPClusterofDiamond">
    <w:name w:val="D-SNP Cluster of Diamond"/>
    <w:basedOn w:val="Normal"/>
    <w:qFormat/>
    <w:rsid w:val="00EB2342"/>
    <w:pPr>
      <w:numPr>
        <w:numId w:val="26"/>
      </w:numPr>
      <w:ind w:left="360" w:right="720"/>
    </w:pPr>
  </w:style>
  <w:style w:type="paragraph" w:customStyle="1" w:styleId="D-SNPThirdlevelbullet">
    <w:name w:val="D-SNP Third level bullet"/>
    <w:basedOn w:val="Normal"/>
    <w:qFormat/>
    <w:rsid w:val="00EB2342"/>
    <w:pPr>
      <w:numPr>
        <w:numId w:val="27"/>
      </w:numPr>
      <w:ind w:left="1440" w:right="1440"/>
    </w:pPr>
  </w:style>
  <w:style w:type="paragraph" w:customStyle="1" w:styleId="D-SNPNumberedlist">
    <w:name w:val="D-SNP Numbered list"/>
    <w:basedOn w:val="Normal"/>
    <w:qFormat/>
    <w:rsid w:val="0076562D"/>
    <w:pPr>
      <w:numPr>
        <w:numId w:val="28"/>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20601521">
      <w:bodyDiv w:val="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82936269">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1872302966">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Massachusetts SCO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8AE9D5-5BC8-4D5C-9EA0-548A93D9E6F9}">
  <ds:schemaRefs>
    <ds:schemaRef ds:uri="Microsoft.SharePoint.Taxonomy.ContentTypeSync"/>
  </ds:schemaRefs>
</ds:datastoreItem>
</file>

<file path=customXml/itemProps2.xml><?xml version="1.0" encoding="utf-8"?>
<ds:datastoreItem xmlns:ds="http://schemas.openxmlformats.org/officeDocument/2006/customXml" ds:itemID="{FDAE4D17-23A4-48E8-9A8F-6276513B3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9B46D2-4016-40B2-A911-AC884A27172E}">
  <ds:schemaRefs>
    <ds:schemaRef ds:uri="http://schemas.openxmlformats.org/officeDocument/2006/bibliography"/>
  </ds:schemaRefs>
</ds:datastoreItem>
</file>

<file path=customXml/itemProps4.xml><?xml version="1.0" encoding="utf-8"?>
<ds:datastoreItem xmlns:ds="http://schemas.openxmlformats.org/officeDocument/2006/customXml" ds:itemID="{81CFDEB7-31FB-45EE-8CEC-E022D194451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CDF21CE0-96D1-48EE-BFBD-25313E410DB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20</TotalTime>
  <Pages>9</Pages>
  <Words>2372</Words>
  <Characters>12996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Massachusetts Senior Care Options Contract Year 2026 Dual Eligible Special Needs Plans Model Member Handbook Chapter 10</vt:lpstr>
    </vt:vector>
  </TitlesOfParts>
  <Company/>
  <LinksUpToDate>false</LinksUpToDate>
  <CharactersWithSpaces>15338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Senior Care Options Contract Year 2026 Dual Eligible Special Needs Plans Model Member Handbook Chapter 10</dc:title>
  <dc:subject>MA SCO D-SNP CY 2026 Model MH Chapter 10</dc:subject>
  <dc:creator>CMS/MMCO</dc:creator>
  <cp:keywords>Massachusetts, MA, Senior Care Options, SCO, Contract Year, CY, 2026, Dual Eligible Special Needs Plans, D-SNPs, Model Materials, Member Handbook, MH, Chapter 10</cp:keywords>
  <cp:lastModifiedBy>Williams, Lisa (CMS/FCHCO)</cp:lastModifiedBy>
  <cp:revision>4</cp:revision>
  <cp:lastPrinted>2016-06-10T15:13:00Z</cp:lastPrinted>
  <dcterms:created xsi:type="dcterms:W3CDTF">2025-05-27T16:34:00Z</dcterms:created>
  <dcterms:modified xsi:type="dcterms:W3CDTF">2025-06-05T14:57:00Z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de9faa6-9fe1-49b3-9a08-227a296b54a6_Enabled">
    <vt:lpwstr>true</vt:lpwstr>
  </property>
  <property fmtid="{D5CDD505-2E9C-101B-9397-08002B2CF9AE}" pid="12" name="MSIP_Label_3de9faa6-9fe1-49b3-9a08-227a296b54a6_SetDate">
    <vt:lpwstr>2023-11-08T16:18:56Z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f6ae8f9c-4266-4f79-a669-adea4c314620</vt:lpwstr>
  </property>
  <property fmtid="{D5CDD505-2E9C-101B-9397-08002B2CF9AE}" pid="17" name="MSIP_Label_3de9faa6-9fe1-49b3-9a08-227a296b54a6_ContentBits">
    <vt:lpwstr>0</vt:lpwstr>
  </property>
  <property fmtid="{D5CDD505-2E9C-101B-9397-08002B2CF9AE}" pid="18" name="Order">
    <vt:r8>100700</vt:r8>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xd_Signature">
    <vt:bool>false</vt:bool>
  </property>
  <property fmtid="{D5CDD505-2E9C-101B-9397-08002B2CF9AE}" pid="25" name="SharedWithUsers">
    <vt:lpwstr/>
  </property>
  <property fmtid="{D5CDD505-2E9C-101B-9397-08002B2CF9AE}" pid="26" name="BAH_InfoCat">
    <vt:lpwstr/>
  </property>
  <property fmtid="{D5CDD505-2E9C-101B-9397-08002B2CF9AE}" pid="27" name="BAH_DocumentType">
    <vt:lpwstr/>
  </property>
  <property fmtid="{D5CDD505-2E9C-101B-9397-08002B2CF9AE}" pid="28" name="MediaServiceImageTags">
    <vt:lpwstr/>
  </property>
  <property fmtid="{D5CDD505-2E9C-101B-9397-08002B2CF9AE}" pid="29" name="f52a065005294892a191696dd7a6e774">
    <vt:lpwstr/>
  </property>
  <property fmtid="{D5CDD505-2E9C-101B-9397-08002B2CF9AE}" pid="30" name="ga1b4ffaf27640efa596cd831f25dab8">
    <vt:lpwstr/>
  </property>
</Properties>
</file>